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2EA" w:rsidRPr="00B66894" w:rsidRDefault="00C232EA" w:rsidP="00C232EA">
      <w:pPr>
        <w:pStyle w:val="Titlu2"/>
        <w:rPr>
          <w:rFonts w:ascii="Trebuchet MS" w:hAnsi="Trebuchet MS" w:cs="Arial"/>
          <w:i w:val="0"/>
          <w:sz w:val="22"/>
          <w:szCs w:val="22"/>
          <w:lang w:val="ro-RO"/>
        </w:rPr>
      </w:pPr>
      <w:bookmarkStart w:id="0" w:name="_Toc435686845"/>
      <w:r w:rsidRPr="00B66894">
        <w:rPr>
          <w:rFonts w:ascii="Trebuchet MS" w:hAnsi="Trebuchet MS" w:cs="Arial"/>
          <w:i w:val="0"/>
          <w:sz w:val="22"/>
          <w:szCs w:val="22"/>
          <w:lang w:val="ro-RO"/>
        </w:rPr>
        <w:t xml:space="preserve">Anexa </w:t>
      </w:r>
      <w:r w:rsidR="00724D78" w:rsidRPr="00B66894">
        <w:rPr>
          <w:rFonts w:ascii="Trebuchet MS" w:hAnsi="Trebuchet MS" w:cs="Arial"/>
          <w:i w:val="0"/>
          <w:sz w:val="22"/>
          <w:szCs w:val="22"/>
          <w:lang w:val="ro-RO"/>
        </w:rPr>
        <w:t>3</w:t>
      </w:r>
      <w:r w:rsidRPr="00B66894">
        <w:rPr>
          <w:rFonts w:ascii="Trebuchet MS" w:hAnsi="Trebuchet MS" w:cs="Arial"/>
          <w:i w:val="0"/>
          <w:sz w:val="22"/>
          <w:szCs w:val="22"/>
          <w:lang w:val="ro-RO"/>
        </w:rPr>
        <w:t xml:space="preserve"> – Criteriile de evaluare şi selecţie tehnică şi financiară</w:t>
      </w:r>
      <w:bookmarkEnd w:id="0"/>
      <w:r w:rsidRPr="00B66894">
        <w:rPr>
          <w:rFonts w:ascii="Trebuchet MS" w:hAnsi="Trebuchet MS" w:cs="Arial"/>
          <w:i w:val="0"/>
          <w:sz w:val="22"/>
          <w:szCs w:val="22"/>
          <w:lang w:val="ro-RO"/>
        </w:rPr>
        <w:t xml:space="preserve"> </w:t>
      </w:r>
    </w:p>
    <w:p w:rsidR="00C232EA" w:rsidRPr="00B66894" w:rsidRDefault="00C232EA" w:rsidP="00C232EA">
      <w:pPr>
        <w:spacing w:line="276" w:lineRule="auto"/>
        <w:jc w:val="both"/>
        <w:rPr>
          <w:rFonts w:ascii="Trebuchet MS" w:eastAsia="MS Gothic" w:hAnsi="Trebuchet MS" w:cs="Arial"/>
          <w:b/>
          <w:bCs/>
          <w:kern w:val="28"/>
          <w:sz w:val="22"/>
          <w:szCs w:val="22"/>
          <w:lang w:val="ro-RO"/>
        </w:rPr>
      </w:pPr>
    </w:p>
    <w:tbl>
      <w:tblPr>
        <w:tblW w:w="144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6030"/>
        <w:gridCol w:w="6570"/>
        <w:gridCol w:w="1080"/>
      </w:tblGrid>
      <w:tr w:rsidR="00B66894" w:rsidRPr="00B66894" w:rsidTr="00172B35">
        <w:trPr>
          <w:tblHeader/>
        </w:trPr>
        <w:tc>
          <w:tcPr>
            <w:tcW w:w="720" w:type="dxa"/>
            <w:tcBorders>
              <w:bottom w:val="single" w:sz="4" w:space="0" w:color="auto"/>
            </w:tcBorders>
            <w:shd w:val="clear" w:color="auto" w:fill="B4C6E7"/>
          </w:tcPr>
          <w:p w:rsidR="00C232EA" w:rsidRPr="00B66894" w:rsidRDefault="00C232EA" w:rsidP="00172B35">
            <w:pPr>
              <w:spacing w:line="276" w:lineRule="auto"/>
              <w:jc w:val="both"/>
              <w:rPr>
                <w:rFonts w:ascii="Trebuchet MS" w:eastAsia="MS Mincho" w:hAnsi="Trebuchet MS" w:cs="Arial"/>
                <w:b/>
                <w:sz w:val="22"/>
                <w:szCs w:val="22"/>
                <w:lang w:val="ro-RO"/>
              </w:rPr>
            </w:pPr>
            <w:r w:rsidRPr="00B66894">
              <w:rPr>
                <w:rFonts w:ascii="Trebuchet MS" w:eastAsia="MS Mincho" w:hAnsi="Trebuchet MS" w:cs="Arial"/>
                <w:b/>
                <w:sz w:val="22"/>
                <w:szCs w:val="22"/>
                <w:lang w:val="ro-RO"/>
              </w:rPr>
              <w:t>Nr. crt.</w:t>
            </w:r>
          </w:p>
        </w:tc>
        <w:tc>
          <w:tcPr>
            <w:tcW w:w="6030" w:type="dxa"/>
            <w:tcBorders>
              <w:bottom w:val="single" w:sz="4" w:space="0" w:color="auto"/>
            </w:tcBorders>
            <w:shd w:val="clear" w:color="auto" w:fill="B4C6E7"/>
          </w:tcPr>
          <w:p w:rsidR="00C232EA" w:rsidRPr="00B66894" w:rsidRDefault="00C232EA" w:rsidP="00172B35">
            <w:pPr>
              <w:spacing w:line="276" w:lineRule="auto"/>
              <w:jc w:val="center"/>
              <w:rPr>
                <w:rFonts w:ascii="Trebuchet MS" w:eastAsia="MS Mincho" w:hAnsi="Trebuchet MS" w:cs="Arial"/>
                <w:b/>
                <w:sz w:val="22"/>
                <w:szCs w:val="22"/>
                <w:lang w:val="ro-RO"/>
              </w:rPr>
            </w:pPr>
            <w:r w:rsidRPr="00B66894">
              <w:rPr>
                <w:rFonts w:ascii="Trebuchet MS" w:eastAsia="MS Mincho" w:hAnsi="Trebuchet MS" w:cs="Arial"/>
                <w:b/>
                <w:sz w:val="22"/>
                <w:szCs w:val="22"/>
                <w:lang w:val="ro-RO"/>
              </w:rPr>
              <w:t>Criterii de selecţie</w:t>
            </w:r>
          </w:p>
        </w:tc>
        <w:tc>
          <w:tcPr>
            <w:tcW w:w="6570" w:type="dxa"/>
            <w:tcBorders>
              <w:bottom w:val="single" w:sz="4" w:space="0" w:color="auto"/>
            </w:tcBorders>
            <w:shd w:val="clear" w:color="auto" w:fill="B4C6E7"/>
          </w:tcPr>
          <w:p w:rsidR="00C232EA" w:rsidRPr="00B66894" w:rsidRDefault="00C232EA" w:rsidP="00172B35">
            <w:pPr>
              <w:spacing w:line="276" w:lineRule="auto"/>
              <w:jc w:val="center"/>
              <w:rPr>
                <w:rFonts w:ascii="Trebuchet MS" w:eastAsia="MS Mincho" w:hAnsi="Trebuchet MS" w:cs="Arial"/>
                <w:b/>
                <w:sz w:val="22"/>
                <w:szCs w:val="22"/>
                <w:lang w:val="ro-RO"/>
              </w:rPr>
            </w:pPr>
            <w:r w:rsidRPr="00B66894">
              <w:rPr>
                <w:rFonts w:ascii="Trebuchet MS" w:eastAsia="MS Mincho" w:hAnsi="Trebuchet MS" w:cs="Arial"/>
                <w:b/>
                <w:sz w:val="22"/>
                <w:szCs w:val="22"/>
                <w:lang w:val="ro-RO"/>
              </w:rPr>
              <w:t>Explicaţii</w:t>
            </w:r>
          </w:p>
        </w:tc>
        <w:tc>
          <w:tcPr>
            <w:tcW w:w="1080" w:type="dxa"/>
            <w:tcBorders>
              <w:bottom w:val="single" w:sz="4" w:space="0" w:color="auto"/>
            </w:tcBorders>
            <w:shd w:val="clear" w:color="auto" w:fill="B4C6E7"/>
          </w:tcPr>
          <w:p w:rsidR="00C232EA" w:rsidRPr="00B66894" w:rsidRDefault="00C232EA" w:rsidP="00172B35">
            <w:pPr>
              <w:spacing w:line="276" w:lineRule="auto"/>
              <w:jc w:val="both"/>
              <w:rPr>
                <w:rFonts w:ascii="Trebuchet MS" w:eastAsia="MS Mincho" w:hAnsi="Trebuchet MS" w:cs="Arial"/>
                <w:b/>
                <w:sz w:val="22"/>
                <w:szCs w:val="22"/>
                <w:lang w:val="ro-RO"/>
              </w:rPr>
            </w:pPr>
            <w:r w:rsidRPr="00B66894">
              <w:rPr>
                <w:rFonts w:ascii="Trebuchet MS" w:eastAsia="MS Mincho" w:hAnsi="Trebuchet MS" w:cs="Arial"/>
                <w:b/>
                <w:sz w:val="22"/>
                <w:szCs w:val="22"/>
                <w:lang w:val="ro-RO"/>
              </w:rPr>
              <w:t>Punctaj</w:t>
            </w:r>
          </w:p>
        </w:tc>
      </w:tr>
      <w:tr w:rsidR="00B66894" w:rsidRPr="00B66894" w:rsidTr="00172B35">
        <w:tc>
          <w:tcPr>
            <w:tcW w:w="720" w:type="dxa"/>
            <w:shd w:val="clear" w:color="auto" w:fill="D9E2F3"/>
          </w:tcPr>
          <w:p w:rsidR="00C232EA" w:rsidRPr="00B66894" w:rsidRDefault="00C232EA" w:rsidP="00172B35">
            <w:pPr>
              <w:spacing w:line="276" w:lineRule="auto"/>
              <w:jc w:val="both"/>
              <w:rPr>
                <w:rFonts w:ascii="Trebuchet MS" w:eastAsia="MS Mincho" w:hAnsi="Trebuchet MS" w:cs="Arial"/>
                <w:b/>
                <w:sz w:val="22"/>
                <w:szCs w:val="22"/>
                <w:lang w:val="ro-RO"/>
              </w:rPr>
            </w:pPr>
            <w:r w:rsidRPr="00B66894">
              <w:rPr>
                <w:rFonts w:ascii="Trebuchet MS" w:eastAsia="MS Mincho" w:hAnsi="Trebuchet MS" w:cs="Arial"/>
                <w:b/>
                <w:sz w:val="22"/>
                <w:szCs w:val="22"/>
                <w:lang w:val="ro-RO"/>
              </w:rPr>
              <w:t>1</w:t>
            </w:r>
          </w:p>
        </w:tc>
        <w:tc>
          <w:tcPr>
            <w:tcW w:w="6030" w:type="dxa"/>
            <w:shd w:val="clear" w:color="auto" w:fill="D9E2F3"/>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hAnsi="Trebuchet MS" w:cs="Arial"/>
                <w:b/>
                <w:bCs/>
                <w:sz w:val="22"/>
                <w:szCs w:val="22"/>
                <w:lang w:val="ro-RO"/>
              </w:rPr>
              <w:t xml:space="preserve">RELEVANŢĂ </w:t>
            </w:r>
            <w:r w:rsidRPr="00B66894">
              <w:rPr>
                <w:rFonts w:ascii="Trebuchet MS" w:hAnsi="Trebuchet MS" w:cs="Arial"/>
                <w:sz w:val="22"/>
                <w:szCs w:val="22"/>
                <w:lang w:val="ro-RO"/>
              </w:rPr>
              <w:t>– măsura în care proiectul contribuie la realizarea obiectivelor din documentele strategice relevante şi la soluționarea nevoilor specifice ale grupului ţintă.</w:t>
            </w:r>
          </w:p>
        </w:tc>
        <w:tc>
          <w:tcPr>
            <w:tcW w:w="6570" w:type="dxa"/>
            <w:shd w:val="clear" w:color="auto" w:fill="D9E2F3"/>
          </w:tcPr>
          <w:p w:rsidR="00C232EA" w:rsidRPr="00B66894" w:rsidRDefault="009D29EA" w:rsidP="00172B35">
            <w:pPr>
              <w:spacing w:line="276" w:lineRule="auto"/>
              <w:jc w:val="both"/>
              <w:rPr>
                <w:rFonts w:ascii="Trebuchet MS" w:eastAsia="MS Mincho" w:hAnsi="Trebuchet MS" w:cs="Arial"/>
                <w:sz w:val="22"/>
                <w:szCs w:val="22"/>
                <w:lang w:val="ro-RO"/>
              </w:rPr>
            </w:pPr>
            <w:r w:rsidRPr="00B66894">
              <w:rPr>
                <w:rFonts w:ascii="Trebuchet MS" w:eastAsia="Calibri" w:hAnsi="Trebuchet MS" w:cs="Arial"/>
                <w:b/>
                <w:i/>
                <w:sz w:val="22"/>
                <w:szCs w:val="22"/>
                <w:lang w:val="ro-RO"/>
              </w:rPr>
              <w:t xml:space="preserve">Dacă scorul obținut la acest criteriu nu este de minimum 21 puncte, proiectul nu va mai fi evaluat în continuare </w:t>
            </w:r>
            <w:proofErr w:type="spellStart"/>
            <w:r w:rsidRPr="00B66894">
              <w:rPr>
                <w:rFonts w:ascii="Trebuchet MS" w:eastAsia="Calibri" w:hAnsi="Trebuchet MS" w:cs="Arial"/>
                <w:b/>
                <w:i/>
                <w:sz w:val="22"/>
                <w:szCs w:val="22"/>
                <w:lang w:val="ro-RO"/>
              </w:rPr>
              <w:t>şi</w:t>
            </w:r>
            <w:proofErr w:type="spellEnd"/>
            <w:r w:rsidRPr="00B66894">
              <w:rPr>
                <w:rFonts w:ascii="Trebuchet MS" w:eastAsia="Calibri" w:hAnsi="Trebuchet MS" w:cs="Arial"/>
                <w:b/>
                <w:i/>
                <w:sz w:val="22"/>
                <w:szCs w:val="22"/>
                <w:lang w:val="ro-RO"/>
              </w:rPr>
              <w:t xml:space="preserve"> va fi declarat respins, în situația în care nu se consideră necesară solicitarea de clarificări.</w:t>
            </w:r>
          </w:p>
        </w:tc>
        <w:tc>
          <w:tcPr>
            <w:tcW w:w="1080" w:type="dxa"/>
            <w:shd w:val="clear" w:color="auto" w:fill="D9E2F3"/>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Max. 30</w:t>
            </w:r>
          </w:p>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Min. 21</w:t>
            </w:r>
          </w:p>
        </w:tc>
      </w:tr>
      <w:tr w:rsidR="00B66894" w:rsidRPr="00B66894" w:rsidTr="00172B35">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1.1</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Proiectul contribuie la îndeplinirea obiectivelor din documentele strategice relevante pentru proiect</w:t>
            </w:r>
            <w:r w:rsidRPr="00B66894">
              <w:rPr>
                <w:rFonts w:ascii="Trebuchet MS" w:hAnsi="Trebuchet MS" w:cs="Arial"/>
                <w:b/>
                <w:sz w:val="22"/>
                <w:szCs w:val="22"/>
                <w:vertAlign w:val="superscript"/>
                <w:lang w:val="ro-RO"/>
              </w:rPr>
              <w:footnoteReference w:id="1"/>
            </w:r>
            <w:r w:rsidRPr="00B66894">
              <w:rPr>
                <w:rFonts w:ascii="Trebuchet MS" w:hAnsi="Trebuchet MS" w:cs="Arial"/>
                <w:b/>
                <w:sz w:val="22"/>
                <w:szCs w:val="22"/>
                <w:lang w:val="ro-RO"/>
              </w:rPr>
              <w:t>.</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Proiectul se încadrează în strategiile aferente domeniului, existente la nivel comunitar, național, regional, local, instituțional, după caz prin obiectivele, activităţile şi rezultatele propuse.</w:t>
            </w:r>
          </w:p>
        </w:tc>
        <w:tc>
          <w:tcPr>
            <w:tcW w:w="1080" w:type="dxa"/>
          </w:tcPr>
          <w:p w:rsidR="00C232EA" w:rsidRPr="00B66894" w:rsidRDefault="00682A2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7</w:t>
            </w:r>
          </w:p>
        </w:tc>
      </w:tr>
      <w:tr w:rsidR="00B66894" w:rsidRPr="00B66894" w:rsidTr="00172B35">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1.2</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Grupul țintă este definit clar și cuantificat, în relaţie cu analiza de nevoi şi resursele din cadrul proiectului</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Natura şi dimensiunea grupului </w:t>
            </w:r>
            <w:proofErr w:type="spellStart"/>
            <w:r w:rsidRPr="00B66894">
              <w:rPr>
                <w:rFonts w:ascii="Trebuchet MS" w:eastAsia="MS Mincho" w:hAnsi="Trebuchet MS" w:cs="Arial"/>
                <w:sz w:val="22"/>
                <w:szCs w:val="22"/>
                <w:lang w:val="ro-RO"/>
              </w:rPr>
              <w:t>ţintă</w:t>
            </w:r>
            <w:proofErr w:type="spellEnd"/>
            <w:r w:rsidRPr="00B66894">
              <w:rPr>
                <w:rFonts w:ascii="Trebuchet MS" w:eastAsia="MS Mincho" w:hAnsi="Trebuchet MS" w:cs="Arial"/>
                <w:sz w:val="22"/>
                <w:szCs w:val="22"/>
                <w:lang w:val="ro-RO"/>
              </w:rPr>
              <w:t xml:space="preserve"> </w:t>
            </w:r>
            <w:r w:rsidR="00160079" w:rsidRPr="00B66894">
              <w:rPr>
                <w:rFonts w:ascii="Trebuchet MS" w:eastAsia="MS Mincho" w:hAnsi="Trebuchet MS" w:cs="Arial"/>
                <w:sz w:val="22"/>
                <w:szCs w:val="22"/>
                <w:lang w:val="ro-RO"/>
              </w:rPr>
              <w:t>(compus doar din persoanele care beneficiază în mod direct de activitățile proiectului)</w:t>
            </w:r>
            <w:r w:rsidR="00160079" w:rsidRPr="00B66894">
              <w:rPr>
                <w:rFonts w:ascii="Trebuchet MS" w:eastAsia="MS Mincho" w:hAnsi="Trebuchet MS" w:cs="Arial"/>
                <w:sz w:val="22"/>
                <w:szCs w:val="22"/>
                <w:lang w:val="ro-RO"/>
              </w:rPr>
              <w:t xml:space="preserve"> sunt luate in considerare in </w:t>
            </w:r>
            <w:proofErr w:type="spellStart"/>
            <w:r w:rsidR="00160079" w:rsidRPr="00B66894">
              <w:rPr>
                <w:rFonts w:ascii="Trebuchet MS" w:eastAsia="MS Mincho" w:hAnsi="Trebuchet MS" w:cs="Arial"/>
                <w:sz w:val="22"/>
                <w:szCs w:val="22"/>
                <w:lang w:val="ro-RO"/>
              </w:rPr>
              <w:t>functie</w:t>
            </w:r>
            <w:proofErr w:type="spellEnd"/>
            <w:r w:rsidR="00160079" w:rsidRPr="00B66894">
              <w:rPr>
                <w:rFonts w:ascii="Trebuchet MS" w:eastAsia="MS Mincho" w:hAnsi="Trebuchet MS" w:cs="Arial"/>
                <w:sz w:val="22"/>
                <w:szCs w:val="22"/>
                <w:lang w:val="ro-RO"/>
              </w:rPr>
              <w:t xml:space="preserve"> de </w:t>
            </w:r>
            <w:r w:rsidRPr="00B66894">
              <w:rPr>
                <w:rFonts w:ascii="Trebuchet MS" w:eastAsia="MS Mincho" w:hAnsi="Trebuchet MS" w:cs="Arial"/>
                <w:sz w:val="22"/>
                <w:szCs w:val="22"/>
                <w:lang w:val="ro-RO"/>
              </w:rPr>
              <w:t xml:space="preserve">natura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complexitatea </w:t>
            </w:r>
            <w:proofErr w:type="spellStart"/>
            <w:r w:rsidRPr="00B66894">
              <w:rPr>
                <w:rFonts w:ascii="Trebuchet MS" w:eastAsia="MS Mincho" w:hAnsi="Trebuchet MS" w:cs="Arial"/>
                <w:sz w:val="22"/>
                <w:szCs w:val="22"/>
                <w:lang w:val="ro-RO"/>
              </w:rPr>
              <w:t>activităţilor</w:t>
            </w:r>
            <w:proofErr w:type="spellEnd"/>
            <w:r w:rsidRPr="00B66894">
              <w:rPr>
                <w:rFonts w:ascii="Trebuchet MS" w:eastAsia="MS Mincho" w:hAnsi="Trebuchet MS" w:cs="Arial"/>
                <w:sz w:val="22"/>
                <w:szCs w:val="22"/>
                <w:lang w:val="ro-RO"/>
              </w:rPr>
              <w:t xml:space="preserve"> implementate şi de resursele puse la dispoziție prin proiect </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Categoriile de grupul ţintă sunt clar delimitate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identificate </w:t>
            </w:r>
            <w:r w:rsidR="00160079" w:rsidRPr="00B66894">
              <w:rPr>
                <w:rFonts w:ascii="Trebuchet MS" w:eastAsia="MS Mincho" w:hAnsi="Trebuchet MS" w:cs="Arial"/>
                <w:sz w:val="22"/>
                <w:szCs w:val="22"/>
                <w:lang w:val="ro-RO"/>
              </w:rPr>
              <w:t xml:space="preserve">inclusiv </w:t>
            </w:r>
            <w:r w:rsidRPr="00B66894">
              <w:rPr>
                <w:rFonts w:ascii="Trebuchet MS" w:eastAsia="MS Mincho" w:hAnsi="Trebuchet MS" w:cs="Arial"/>
                <w:sz w:val="22"/>
                <w:szCs w:val="22"/>
                <w:lang w:val="ro-RO"/>
              </w:rPr>
              <w:t xml:space="preserve">din perspectiva geografică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a nevoilor</w:t>
            </w:r>
          </w:p>
        </w:tc>
        <w:tc>
          <w:tcPr>
            <w:tcW w:w="1080" w:type="dxa"/>
          </w:tcPr>
          <w:p w:rsidR="00C232EA" w:rsidRPr="00B66894" w:rsidRDefault="00682A2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7</w:t>
            </w:r>
          </w:p>
        </w:tc>
      </w:tr>
      <w:tr w:rsidR="00B66894" w:rsidRPr="00B66894" w:rsidTr="00172B35">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1.3</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Nevoile grupului ţintă vizat prin proiect sunt identificate de către solicitant pe baza unei analize proprii, având ca surse alte studii, date statistice şi/sau cercetarea proprie</w:t>
            </w:r>
          </w:p>
          <w:p w:rsidR="00C232EA" w:rsidRPr="00B66894" w:rsidRDefault="00C232EA" w:rsidP="00C67D96">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Proiectul prezintă detaliat metod</w:t>
            </w:r>
            <w:r w:rsidR="00C67D96" w:rsidRPr="00B66894">
              <w:rPr>
                <w:rFonts w:ascii="Trebuchet MS" w:eastAsia="MS Mincho" w:hAnsi="Trebuchet MS" w:cs="Arial"/>
                <w:sz w:val="22"/>
                <w:szCs w:val="22"/>
                <w:lang w:val="ro-RO"/>
              </w:rPr>
              <w:t xml:space="preserve">ologia </w:t>
            </w:r>
            <w:proofErr w:type="spellStart"/>
            <w:r w:rsidR="00C67D96" w:rsidRPr="00B66894">
              <w:rPr>
                <w:rFonts w:ascii="Trebuchet MS" w:eastAsia="MS Mincho" w:hAnsi="Trebuchet MS" w:cs="Arial"/>
                <w:sz w:val="22"/>
                <w:szCs w:val="22"/>
                <w:lang w:val="ro-RO"/>
              </w:rPr>
              <w:t>şi</w:t>
            </w:r>
            <w:proofErr w:type="spellEnd"/>
            <w:r w:rsidR="00C67D96" w:rsidRPr="00B66894">
              <w:rPr>
                <w:rFonts w:ascii="Trebuchet MS" w:eastAsia="MS Mincho" w:hAnsi="Trebuchet MS" w:cs="Arial"/>
                <w:sz w:val="22"/>
                <w:szCs w:val="22"/>
                <w:lang w:val="ro-RO"/>
              </w:rPr>
              <w:t xml:space="preserve"> rezultatele analizei</w:t>
            </w:r>
          </w:p>
        </w:tc>
        <w:tc>
          <w:tcPr>
            <w:tcW w:w="1080" w:type="dxa"/>
          </w:tcPr>
          <w:p w:rsidR="00C232EA" w:rsidRPr="00B66894" w:rsidRDefault="00682A2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8</w:t>
            </w:r>
          </w:p>
        </w:tc>
      </w:tr>
      <w:tr w:rsidR="00B66894" w:rsidRPr="00B66894" w:rsidTr="00172B35">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lastRenderedPageBreak/>
              <w:t>1.4</w:t>
            </w:r>
          </w:p>
        </w:tc>
        <w:tc>
          <w:tcPr>
            <w:tcW w:w="6030" w:type="dxa"/>
            <w:vAlign w:val="center"/>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hAnsi="Trebuchet MS" w:cs="Arial"/>
                <w:sz w:val="22"/>
                <w:szCs w:val="22"/>
                <w:lang w:val="ro-RO"/>
              </w:rPr>
              <w:t xml:space="preserve">Proiectul contribuie prin activitățile propuse la promovarea temelor orizontale din POCU 2014-2020, conform </w:t>
            </w:r>
            <w:proofErr w:type="spellStart"/>
            <w:r w:rsidRPr="00B66894">
              <w:rPr>
                <w:rFonts w:ascii="Trebuchet MS" w:hAnsi="Trebuchet MS" w:cs="Arial"/>
                <w:sz w:val="22"/>
                <w:szCs w:val="22"/>
                <w:lang w:val="ro-RO"/>
              </w:rPr>
              <w:t>specificaţiilor</w:t>
            </w:r>
            <w:proofErr w:type="spellEnd"/>
            <w:r w:rsidRPr="00B66894">
              <w:rPr>
                <w:rFonts w:ascii="Trebuchet MS" w:hAnsi="Trebuchet MS" w:cs="Arial"/>
                <w:sz w:val="22"/>
                <w:szCs w:val="22"/>
                <w:lang w:val="ro-RO"/>
              </w:rPr>
              <w:t xml:space="preserve"> din Ghidului Solicitantului</w:t>
            </w:r>
            <w:r w:rsidR="00C67D96" w:rsidRPr="00B66894">
              <w:rPr>
                <w:rFonts w:ascii="Trebuchet MS" w:hAnsi="Trebuchet MS" w:cs="Arial"/>
                <w:sz w:val="22"/>
                <w:szCs w:val="22"/>
                <w:lang w:val="ro-RO"/>
              </w:rPr>
              <w:t xml:space="preserve"> </w:t>
            </w:r>
            <w:r w:rsidR="00C67D96" w:rsidRPr="00B66894">
              <w:rPr>
                <w:rFonts w:ascii="Trebuchet MS" w:eastAsia="MS Mincho" w:hAnsi="Trebuchet MS" w:cs="Arial"/>
                <w:sz w:val="22"/>
                <w:szCs w:val="22"/>
                <w:lang w:val="ro-RO"/>
              </w:rPr>
              <w:t>– Condiții Specifice</w:t>
            </w:r>
            <w:r w:rsidRPr="00B66894">
              <w:rPr>
                <w:rFonts w:ascii="Trebuchet MS" w:hAnsi="Trebuchet MS" w:cs="Arial"/>
                <w:sz w:val="22"/>
                <w:szCs w:val="22"/>
                <w:lang w:val="ro-RO"/>
              </w:rPr>
              <w:t xml:space="preserve"> (dezvoltare durabilă, egalitate de </w:t>
            </w:r>
            <w:proofErr w:type="spellStart"/>
            <w:r w:rsidRPr="00B66894">
              <w:rPr>
                <w:rFonts w:ascii="Trebuchet MS" w:hAnsi="Trebuchet MS" w:cs="Arial"/>
                <w:sz w:val="22"/>
                <w:szCs w:val="22"/>
                <w:lang w:val="ro-RO"/>
              </w:rPr>
              <w:t>şanse</w:t>
            </w:r>
            <w:proofErr w:type="spellEnd"/>
            <w:r w:rsidRPr="00B66894">
              <w:rPr>
                <w:rFonts w:ascii="Trebuchet MS" w:hAnsi="Trebuchet MS" w:cs="Arial"/>
                <w:sz w:val="22"/>
                <w:szCs w:val="22"/>
                <w:lang w:val="ro-RO"/>
              </w:rPr>
              <w:t xml:space="preserve">, nediscriminare, cooperare </w:t>
            </w:r>
            <w:proofErr w:type="spellStart"/>
            <w:r w:rsidRPr="00B66894">
              <w:rPr>
                <w:rFonts w:ascii="Trebuchet MS" w:hAnsi="Trebuchet MS" w:cs="Arial"/>
                <w:sz w:val="22"/>
                <w:szCs w:val="22"/>
                <w:lang w:val="ro-RO"/>
              </w:rPr>
              <w:t>transnaţională</w:t>
            </w:r>
            <w:proofErr w:type="spellEnd"/>
            <w:r w:rsidRPr="00B66894">
              <w:rPr>
                <w:rFonts w:ascii="Trebuchet MS" w:hAnsi="Trebuchet MS" w:cs="Arial"/>
                <w:sz w:val="22"/>
                <w:szCs w:val="22"/>
                <w:lang w:val="ro-RO"/>
              </w:rPr>
              <w:t xml:space="preserve"> - acolo unde este cazul) </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Este prezentată în proiect modalitatea în care sunt respectate temele orizontale ale UE, specificate în Ghidul Solicitantului</w:t>
            </w:r>
            <w:r w:rsidR="00C67D96" w:rsidRPr="00B66894">
              <w:rPr>
                <w:rFonts w:ascii="Trebuchet MS" w:eastAsia="MS Mincho" w:hAnsi="Trebuchet MS" w:cs="Arial"/>
                <w:sz w:val="22"/>
                <w:szCs w:val="22"/>
                <w:lang w:val="ro-RO"/>
              </w:rPr>
              <w:t xml:space="preserve"> – Condiții Specifice</w:t>
            </w:r>
            <w:r w:rsidRPr="00B66894">
              <w:rPr>
                <w:rFonts w:ascii="Trebuchet MS" w:eastAsia="MS Mincho" w:hAnsi="Trebuchet MS" w:cs="Arial"/>
                <w:sz w:val="22"/>
                <w:szCs w:val="22"/>
                <w:lang w:val="ro-RO"/>
              </w:rPr>
              <w:t xml:space="preserve"> pentru domeniul respectiv </w:t>
            </w:r>
          </w:p>
        </w:tc>
        <w:tc>
          <w:tcPr>
            <w:tcW w:w="1080" w:type="dxa"/>
          </w:tcPr>
          <w:p w:rsidR="00C232EA" w:rsidRPr="00B66894" w:rsidRDefault="002653F7"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2</w:t>
            </w:r>
          </w:p>
        </w:tc>
      </w:tr>
      <w:tr w:rsidR="00B66894" w:rsidRPr="00B66894" w:rsidTr="00172B35">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1.5</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 xml:space="preserve">Proiectul contribuie prin activitățile propuse la promovarea temelor secundare din POCU 2014-2020, conform </w:t>
            </w:r>
            <w:proofErr w:type="spellStart"/>
            <w:r w:rsidRPr="00B66894">
              <w:rPr>
                <w:rFonts w:ascii="Trebuchet MS" w:hAnsi="Trebuchet MS" w:cs="Arial"/>
                <w:sz w:val="22"/>
                <w:szCs w:val="22"/>
                <w:lang w:val="ro-RO"/>
              </w:rPr>
              <w:t>specificaţiilor</w:t>
            </w:r>
            <w:proofErr w:type="spellEnd"/>
            <w:r w:rsidRPr="00B66894">
              <w:rPr>
                <w:rFonts w:ascii="Trebuchet MS" w:hAnsi="Trebuchet MS" w:cs="Arial"/>
                <w:sz w:val="22"/>
                <w:szCs w:val="22"/>
                <w:lang w:val="ro-RO"/>
              </w:rPr>
              <w:t xml:space="preserve"> din Ghidului Solicitantului </w:t>
            </w:r>
            <w:r w:rsidR="00C67D96" w:rsidRPr="00B66894">
              <w:rPr>
                <w:rFonts w:ascii="Trebuchet MS" w:eastAsia="MS Mincho" w:hAnsi="Trebuchet MS" w:cs="Arial"/>
                <w:sz w:val="22"/>
                <w:szCs w:val="22"/>
                <w:lang w:val="ro-RO"/>
              </w:rPr>
              <w:t xml:space="preserve">– Condiții Specifice </w:t>
            </w:r>
            <w:r w:rsidRPr="00B66894">
              <w:rPr>
                <w:rFonts w:ascii="Trebuchet MS" w:hAnsi="Trebuchet MS" w:cs="Arial"/>
                <w:sz w:val="22"/>
                <w:szCs w:val="22"/>
                <w:lang w:val="ro-RO"/>
              </w:rPr>
              <w:t>(utilizare TIC, inovare socială)</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Este prezentată în proiect modalitatea în care sunt respectate temele secundare ale UE, specificate în Ghidul Solicitantului</w:t>
            </w:r>
            <w:r w:rsidR="00C67D96" w:rsidRPr="00B66894">
              <w:rPr>
                <w:rFonts w:ascii="Trebuchet MS" w:eastAsia="MS Mincho" w:hAnsi="Trebuchet MS" w:cs="Arial"/>
                <w:sz w:val="22"/>
                <w:szCs w:val="22"/>
                <w:lang w:val="ro-RO"/>
              </w:rPr>
              <w:t xml:space="preserve"> – Condiții Specifice</w:t>
            </w:r>
            <w:r w:rsidRPr="00B66894">
              <w:rPr>
                <w:rFonts w:ascii="Trebuchet MS" w:eastAsia="MS Mincho" w:hAnsi="Trebuchet MS" w:cs="Arial"/>
                <w:sz w:val="22"/>
                <w:szCs w:val="22"/>
                <w:lang w:val="ro-RO"/>
              </w:rPr>
              <w:t xml:space="preserve"> pentru domeniul respectiv</w:t>
            </w:r>
          </w:p>
        </w:tc>
        <w:tc>
          <w:tcPr>
            <w:tcW w:w="1080" w:type="dxa"/>
          </w:tcPr>
          <w:p w:rsidR="00C232EA" w:rsidRPr="00B66894" w:rsidRDefault="002653F7"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2</w:t>
            </w:r>
          </w:p>
        </w:tc>
      </w:tr>
      <w:tr w:rsidR="00B66894" w:rsidRPr="00B66894" w:rsidTr="00172B35">
        <w:tc>
          <w:tcPr>
            <w:tcW w:w="720" w:type="dxa"/>
          </w:tcPr>
          <w:p w:rsidR="002653F7" w:rsidRPr="00B66894" w:rsidRDefault="002653F7" w:rsidP="002653F7">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1.6.</w:t>
            </w:r>
          </w:p>
        </w:tc>
        <w:tc>
          <w:tcPr>
            <w:tcW w:w="6030" w:type="dxa"/>
            <w:vAlign w:val="center"/>
          </w:tcPr>
          <w:p w:rsidR="002653F7" w:rsidRPr="00B66894" w:rsidRDefault="002653F7" w:rsidP="00F34E99">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 xml:space="preserve">Proiectul include descrierea clară a </w:t>
            </w:r>
            <w:r w:rsidR="00F34E99" w:rsidRPr="00B66894">
              <w:rPr>
                <w:rFonts w:ascii="Trebuchet MS" w:hAnsi="Trebuchet MS" w:cs="Arial"/>
                <w:sz w:val="22"/>
                <w:szCs w:val="22"/>
                <w:lang w:val="ro-RO"/>
              </w:rPr>
              <w:t>solicitantului, rolului acestuia</w:t>
            </w:r>
            <w:r w:rsidRPr="00B66894">
              <w:rPr>
                <w:rFonts w:ascii="Trebuchet MS" w:hAnsi="Trebuchet MS" w:cs="Arial"/>
                <w:sz w:val="22"/>
                <w:szCs w:val="22"/>
                <w:lang w:val="ro-RO"/>
              </w:rPr>
              <w:t xml:space="preserve">, a utilității </w:t>
            </w:r>
            <w:proofErr w:type="spellStart"/>
            <w:r w:rsidRPr="00B66894">
              <w:rPr>
                <w:rFonts w:ascii="Trebuchet MS" w:hAnsi="Trebuchet MS" w:cs="Arial"/>
                <w:sz w:val="22"/>
                <w:szCs w:val="22"/>
                <w:lang w:val="ro-RO"/>
              </w:rPr>
              <w:t>şi</w:t>
            </w:r>
            <w:proofErr w:type="spellEnd"/>
            <w:r w:rsidRPr="00B66894">
              <w:rPr>
                <w:rFonts w:ascii="Trebuchet MS" w:hAnsi="Trebuchet MS" w:cs="Arial"/>
                <w:sz w:val="22"/>
                <w:szCs w:val="22"/>
                <w:lang w:val="ro-RO"/>
              </w:rPr>
              <w:t xml:space="preserve"> </w:t>
            </w:r>
            <w:proofErr w:type="spellStart"/>
            <w:r w:rsidRPr="00B66894">
              <w:rPr>
                <w:rFonts w:ascii="Trebuchet MS" w:hAnsi="Trebuchet MS" w:cs="Arial"/>
                <w:sz w:val="22"/>
                <w:szCs w:val="22"/>
                <w:lang w:val="ro-RO"/>
              </w:rPr>
              <w:t>relevanţei</w:t>
            </w:r>
            <w:proofErr w:type="spellEnd"/>
            <w:r w:rsidRPr="00B66894">
              <w:rPr>
                <w:rFonts w:ascii="Trebuchet MS" w:hAnsi="Trebuchet MS" w:cs="Arial"/>
                <w:sz w:val="22"/>
                <w:szCs w:val="22"/>
                <w:lang w:val="ro-RO"/>
              </w:rPr>
              <w:t xml:space="preserve"> experienței </w:t>
            </w:r>
            <w:r w:rsidR="00F34E99" w:rsidRPr="00B66894">
              <w:rPr>
                <w:rFonts w:ascii="Trebuchet MS" w:hAnsi="Trebuchet MS" w:cs="Arial"/>
                <w:sz w:val="22"/>
                <w:szCs w:val="22"/>
                <w:lang w:val="ro-RO"/>
              </w:rPr>
              <w:t xml:space="preserve">sale </w:t>
            </w:r>
            <w:r w:rsidRPr="00B66894">
              <w:rPr>
                <w:rFonts w:ascii="Trebuchet MS" w:hAnsi="Trebuchet MS" w:cs="Arial"/>
                <w:sz w:val="22"/>
                <w:szCs w:val="22"/>
                <w:lang w:val="ro-RO"/>
              </w:rPr>
              <w:t xml:space="preserve">în raport cu nevoile identificate ale grupului </w:t>
            </w:r>
            <w:proofErr w:type="spellStart"/>
            <w:r w:rsidRPr="00B66894">
              <w:rPr>
                <w:rFonts w:ascii="Trebuchet MS" w:hAnsi="Trebuchet MS" w:cs="Arial"/>
                <w:sz w:val="22"/>
                <w:szCs w:val="22"/>
                <w:lang w:val="ro-RO"/>
              </w:rPr>
              <w:t>ţintă</w:t>
            </w:r>
            <w:proofErr w:type="spellEnd"/>
            <w:r w:rsidRPr="00B66894">
              <w:rPr>
                <w:rFonts w:ascii="Trebuchet MS" w:hAnsi="Trebuchet MS" w:cs="Arial"/>
                <w:sz w:val="22"/>
                <w:szCs w:val="22"/>
                <w:lang w:val="ro-RO"/>
              </w:rPr>
              <w:t xml:space="preserve"> </w:t>
            </w:r>
            <w:proofErr w:type="spellStart"/>
            <w:r w:rsidRPr="00B66894">
              <w:rPr>
                <w:rFonts w:ascii="Trebuchet MS" w:hAnsi="Trebuchet MS" w:cs="Arial"/>
                <w:sz w:val="22"/>
                <w:szCs w:val="22"/>
                <w:lang w:val="ro-RO"/>
              </w:rPr>
              <w:t>şi</w:t>
            </w:r>
            <w:proofErr w:type="spellEnd"/>
            <w:r w:rsidRPr="00B66894">
              <w:rPr>
                <w:rFonts w:ascii="Trebuchet MS" w:hAnsi="Trebuchet MS" w:cs="Arial"/>
                <w:sz w:val="22"/>
                <w:szCs w:val="22"/>
                <w:lang w:val="ro-RO"/>
              </w:rPr>
              <w:t xml:space="preserve"> cu obiectivele proiectului</w:t>
            </w:r>
          </w:p>
        </w:tc>
        <w:tc>
          <w:tcPr>
            <w:tcW w:w="6570" w:type="dxa"/>
          </w:tcPr>
          <w:p w:rsidR="002653F7" w:rsidRPr="00B66894" w:rsidRDefault="002653F7" w:rsidP="002653F7">
            <w:pPr>
              <w:numPr>
                <w:ilvl w:val="0"/>
                <w:numId w:val="1"/>
              </w:numPr>
              <w:spacing w:after="120" w:line="276" w:lineRule="auto"/>
              <w:ind w:left="371" w:hanging="283"/>
              <w:jc w:val="both"/>
              <w:rPr>
                <w:rFonts w:ascii="Trebuchet MS" w:hAnsi="Trebuchet MS" w:cs="Arial"/>
                <w:sz w:val="22"/>
                <w:szCs w:val="22"/>
                <w:lang w:val="ro-RO"/>
              </w:rPr>
            </w:pPr>
            <w:r w:rsidRPr="00B66894">
              <w:rPr>
                <w:rFonts w:ascii="Trebuchet MS" w:hAnsi="Trebuchet MS" w:cs="Arial"/>
                <w:sz w:val="22"/>
                <w:szCs w:val="22"/>
                <w:lang w:val="ro-RO"/>
              </w:rPr>
              <w:t xml:space="preserve">Este descrisă </w:t>
            </w:r>
            <w:proofErr w:type="spellStart"/>
            <w:r w:rsidRPr="00B66894">
              <w:rPr>
                <w:rFonts w:ascii="Trebuchet MS" w:hAnsi="Trebuchet MS" w:cs="Arial"/>
                <w:sz w:val="22"/>
                <w:szCs w:val="22"/>
                <w:lang w:val="ro-RO"/>
              </w:rPr>
              <w:t>experienţa</w:t>
            </w:r>
            <w:proofErr w:type="spellEnd"/>
            <w:r w:rsidRPr="00B66894">
              <w:rPr>
                <w:rFonts w:ascii="Trebuchet MS" w:hAnsi="Trebuchet MS" w:cs="Arial"/>
                <w:sz w:val="22"/>
                <w:szCs w:val="22"/>
                <w:lang w:val="ro-RO"/>
              </w:rPr>
              <w:t xml:space="preserve"> solicitantului, implicarea </w:t>
            </w:r>
            <w:r w:rsidR="00F34E99" w:rsidRPr="00B66894">
              <w:rPr>
                <w:rFonts w:ascii="Trebuchet MS" w:hAnsi="Trebuchet MS" w:cs="Arial"/>
                <w:sz w:val="22"/>
                <w:szCs w:val="22"/>
                <w:lang w:val="ro-RO"/>
              </w:rPr>
              <w:t xml:space="preserve">sa </w:t>
            </w:r>
            <w:r w:rsidRPr="00B66894">
              <w:rPr>
                <w:rFonts w:ascii="Trebuchet MS" w:hAnsi="Trebuchet MS" w:cs="Arial"/>
                <w:sz w:val="22"/>
                <w:szCs w:val="22"/>
                <w:lang w:val="ro-RO"/>
              </w:rPr>
              <w:t xml:space="preserve">în proiect </w:t>
            </w:r>
            <w:proofErr w:type="spellStart"/>
            <w:r w:rsidRPr="00B66894">
              <w:rPr>
                <w:rFonts w:ascii="Trebuchet MS" w:hAnsi="Trebuchet MS" w:cs="Arial"/>
                <w:sz w:val="22"/>
                <w:szCs w:val="22"/>
                <w:lang w:val="ro-RO"/>
              </w:rPr>
              <w:t>şi</w:t>
            </w:r>
            <w:proofErr w:type="spellEnd"/>
            <w:r w:rsidRPr="00B66894">
              <w:rPr>
                <w:rFonts w:ascii="Trebuchet MS" w:hAnsi="Trebuchet MS" w:cs="Arial"/>
                <w:sz w:val="22"/>
                <w:szCs w:val="22"/>
                <w:lang w:val="ro-RO"/>
              </w:rPr>
              <w:t xml:space="preserve"> sunt prezentate resursele materiale </w:t>
            </w:r>
            <w:proofErr w:type="spellStart"/>
            <w:r w:rsidRPr="00B66894">
              <w:rPr>
                <w:rFonts w:ascii="Trebuchet MS" w:hAnsi="Trebuchet MS" w:cs="Arial"/>
                <w:sz w:val="22"/>
                <w:szCs w:val="22"/>
                <w:lang w:val="ro-RO"/>
              </w:rPr>
              <w:t>şi</w:t>
            </w:r>
            <w:proofErr w:type="spellEnd"/>
            <w:r w:rsidRPr="00B66894">
              <w:rPr>
                <w:rFonts w:ascii="Trebuchet MS" w:hAnsi="Trebuchet MS" w:cs="Arial"/>
                <w:sz w:val="22"/>
                <w:szCs w:val="22"/>
                <w:lang w:val="ro-RO"/>
              </w:rPr>
              <w:t xml:space="preserve"> umane pe care le are la </w:t>
            </w:r>
            <w:proofErr w:type="spellStart"/>
            <w:r w:rsidRPr="00B66894">
              <w:rPr>
                <w:rFonts w:ascii="Trebuchet MS" w:hAnsi="Trebuchet MS" w:cs="Arial"/>
                <w:sz w:val="22"/>
                <w:szCs w:val="22"/>
                <w:lang w:val="ro-RO"/>
              </w:rPr>
              <w:t>dispoziţie</w:t>
            </w:r>
            <w:proofErr w:type="spellEnd"/>
            <w:r w:rsidRPr="00B66894">
              <w:rPr>
                <w:rFonts w:ascii="Trebuchet MS" w:hAnsi="Trebuchet MS" w:cs="Arial"/>
                <w:sz w:val="22"/>
                <w:szCs w:val="22"/>
                <w:lang w:val="ro-RO"/>
              </w:rPr>
              <w:t xml:space="preserve"> pentru implementarea proiectului</w:t>
            </w:r>
          </w:p>
          <w:p w:rsidR="00F34E99" w:rsidRPr="00B66894" w:rsidRDefault="002653F7" w:rsidP="00F34E99">
            <w:pPr>
              <w:keepNext/>
              <w:keepLines/>
              <w:numPr>
                <w:ilvl w:val="0"/>
                <w:numId w:val="1"/>
              </w:numPr>
              <w:spacing w:before="200" w:after="120" w:line="276" w:lineRule="auto"/>
              <w:ind w:left="371" w:hanging="283"/>
              <w:jc w:val="both"/>
              <w:outlineLvl w:val="7"/>
              <w:rPr>
                <w:rFonts w:ascii="Trebuchet MS" w:hAnsi="Trebuchet MS" w:cs="Arial"/>
                <w:sz w:val="22"/>
                <w:szCs w:val="22"/>
                <w:lang w:val="ro-RO"/>
              </w:rPr>
            </w:pPr>
            <w:r w:rsidRPr="00B66894">
              <w:rPr>
                <w:rFonts w:ascii="Trebuchet MS" w:hAnsi="Trebuchet MS" w:cs="Arial"/>
                <w:sz w:val="22"/>
                <w:szCs w:val="22"/>
                <w:lang w:val="ro-RO"/>
              </w:rPr>
              <w:t xml:space="preserve">Activitățile pe care le va implementa solicitantul în cadrul proiectului au legătură directă cu activitățile pe care le </w:t>
            </w:r>
            <w:proofErr w:type="spellStart"/>
            <w:r w:rsidR="00F34E99" w:rsidRPr="00B66894">
              <w:rPr>
                <w:rFonts w:ascii="Trebuchet MS" w:hAnsi="Trebuchet MS" w:cs="Arial"/>
                <w:sz w:val="22"/>
                <w:szCs w:val="22"/>
                <w:lang w:val="ro-RO"/>
              </w:rPr>
              <w:t>desfasoara</w:t>
            </w:r>
            <w:proofErr w:type="spellEnd"/>
            <w:r w:rsidR="00F34E99" w:rsidRPr="00B66894">
              <w:rPr>
                <w:rFonts w:ascii="Trebuchet MS" w:hAnsi="Trebuchet MS" w:cs="Arial"/>
                <w:sz w:val="22"/>
                <w:szCs w:val="22"/>
                <w:lang w:val="ro-RO"/>
              </w:rPr>
              <w:t xml:space="preserve"> conform statutului, formei de organizare, obiectului de activitate etc</w:t>
            </w:r>
          </w:p>
        </w:tc>
        <w:tc>
          <w:tcPr>
            <w:tcW w:w="1080" w:type="dxa"/>
          </w:tcPr>
          <w:p w:rsidR="002653F7" w:rsidRPr="00B66894" w:rsidRDefault="002653F7" w:rsidP="002653F7">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4</w:t>
            </w:r>
          </w:p>
        </w:tc>
      </w:tr>
      <w:tr w:rsidR="00B66894" w:rsidRPr="00B66894" w:rsidTr="00172B35">
        <w:tc>
          <w:tcPr>
            <w:tcW w:w="720" w:type="dxa"/>
            <w:shd w:val="clear" w:color="auto" w:fill="D9E2F3"/>
          </w:tcPr>
          <w:p w:rsidR="00C232EA" w:rsidRPr="00B66894" w:rsidRDefault="00C232EA" w:rsidP="00172B35">
            <w:pPr>
              <w:spacing w:line="276" w:lineRule="auto"/>
              <w:jc w:val="both"/>
              <w:rPr>
                <w:rFonts w:ascii="Trebuchet MS" w:hAnsi="Trebuchet MS" w:cs="Arial"/>
                <w:b/>
                <w:sz w:val="22"/>
                <w:szCs w:val="22"/>
                <w:lang w:val="ro-RO"/>
              </w:rPr>
            </w:pPr>
            <w:r w:rsidRPr="00B66894">
              <w:rPr>
                <w:rFonts w:ascii="Trebuchet MS" w:hAnsi="Trebuchet MS" w:cs="Arial"/>
                <w:b/>
                <w:sz w:val="22"/>
                <w:szCs w:val="22"/>
                <w:lang w:val="ro-RO"/>
              </w:rPr>
              <w:t>2</w:t>
            </w:r>
          </w:p>
        </w:tc>
        <w:tc>
          <w:tcPr>
            <w:tcW w:w="6030" w:type="dxa"/>
            <w:shd w:val="clear" w:color="auto" w:fill="D9E2F3"/>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b/>
                <w:sz w:val="22"/>
                <w:szCs w:val="22"/>
                <w:lang w:val="ro-RO"/>
              </w:rPr>
              <w:t>EFICACITATE</w:t>
            </w:r>
            <w:r w:rsidRPr="00B66894">
              <w:rPr>
                <w:rFonts w:ascii="Trebuchet MS" w:hAnsi="Trebuchet MS" w:cs="Arial"/>
                <w:sz w:val="22"/>
                <w:szCs w:val="22"/>
                <w:lang w:val="ro-RO"/>
              </w:rPr>
              <w:t xml:space="preserve"> – măsura în care rezultatele proiectului contribuie la atingerea obiectivelor propuse</w:t>
            </w:r>
          </w:p>
        </w:tc>
        <w:tc>
          <w:tcPr>
            <w:tcW w:w="6570" w:type="dxa"/>
            <w:shd w:val="clear" w:color="auto" w:fill="D9E2F3"/>
          </w:tcPr>
          <w:p w:rsidR="00C232EA" w:rsidRPr="00B66894" w:rsidRDefault="00C67D96" w:rsidP="00172B35">
            <w:pPr>
              <w:spacing w:line="276" w:lineRule="auto"/>
              <w:jc w:val="both"/>
              <w:rPr>
                <w:rFonts w:ascii="Trebuchet MS" w:hAnsi="Trebuchet MS" w:cs="Arial"/>
                <w:sz w:val="22"/>
                <w:szCs w:val="22"/>
                <w:lang w:val="ro-RO"/>
              </w:rPr>
            </w:pPr>
            <w:r w:rsidRPr="00B66894">
              <w:rPr>
                <w:rFonts w:ascii="Trebuchet MS" w:eastAsia="Calibri" w:hAnsi="Trebuchet MS" w:cs="Arial"/>
                <w:b/>
                <w:i/>
                <w:sz w:val="22"/>
                <w:szCs w:val="22"/>
                <w:lang w:val="ro-RO"/>
              </w:rPr>
              <w:t xml:space="preserve">Dacă scorul </w:t>
            </w:r>
            <w:proofErr w:type="spellStart"/>
            <w:r w:rsidRPr="00B66894">
              <w:rPr>
                <w:rFonts w:ascii="Trebuchet MS" w:eastAsia="Calibri" w:hAnsi="Trebuchet MS" w:cs="Arial"/>
                <w:b/>
                <w:i/>
                <w:sz w:val="22"/>
                <w:szCs w:val="22"/>
                <w:lang w:val="ro-RO"/>
              </w:rPr>
              <w:t>obţinut</w:t>
            </w:r>
            <w:proofErr w:type="spellEnd"/>
            <w:r w:rsidRPr="00B66894">
              <w:rPr>
                <w:rFonts w:ascii="Trebuchet MS" w:eastAsia="Calibri" w:hAnsi="Trebuchet MS" w:cs="Arial"/>
                <w:b/>
                <w:i/>
                <w:sz w:val="22"/>
                <w:szCs w:val="22"/>
                <w:lang w:val="ro-RO"/>
              </w:rPr>
              <w:t xml:space="preserve"> la acest criteriu nu este de minimum 21 puncte, proiectul nu va mai fi evaluat în continuare </w:t>
            </w:r>
            <w:proofErr w:type="spellStart"/>
            <w:r w:rsidRPr="00B66894">
              <w:rPr>
                <w:rFonts w:ascii="Trebuchet MS" w:eastAsia="Calibri" w:hAnsi="Trebuchet MS" w:cs="Arial"/>
                <w:b/>
                <w:i/>
                <w:sz w:val="22"/>
                <w:szCs w:val="22"/>
                <w:lang w:val="ro-RO"/>
              </w:rPr>
              <w:t>şi</w:t>
            </w:r>
            <w:proofErr w:type="spellEnd"/>
            <w:r w:rsidRPr="00B66894">
              <w:rPr>
                <w:rFonts w:ascii="Trebuchet MS" w:eastAsia="Calibri" w:hAnsi="Trebuchet MS" w:cs="Arial"/>
                <w:b/>
                <w:i/>
                <w:sz w:val="22"/>
                <w:szCs w:val="22"/>
                <w:lang w:val="ro-RO"/>
              </w:rPr>
              <w:t xml:space="preserve"> va fi declarat respins, în </w:t>
            </w:r>
            <w:proofErr w:type="spellStart"/>
            <w:r w:rsidRPr="00B66894">
              <w:rPr>
                <w:rFonts w:ascii="Trebuchet MS" w:eastAsia="Calibri" w:hAnsi="Trebuchet MS" w:cs="Arial"/>
                <w:b/>
                <w:i/>
                <w:sz w:val="22"/>
                <w:szCs w:val="22"/>
                <w:lang w:val="ro-RO"/>
              </w:rPr>
              <w:t>situaţia</w:t>
            </w:r>
            <w:proofErr w:type="spellEnd"/>
            <w:r w:rsidRPr="00B66894">
              <w:rPr>
                <w:rFonts w:ascii="Trebuchet MS" w:eastAsia="Calibri" w:hAnsi="Trebuchet MS" w:cs="Arial"/>
                <w:b/>
                <w:i/>
                <w:sz w:val="22"/>
                <w:szCs w:val="22"/>
                <w:lang w:val="ro-RO"/>
              </w:rPr>
              <w:t xml:space="preserve"> în care nu se consideră necesară solicitarea de clarificări.</w:t>
            </w:r>
          </w:p>
        </w:tc>
        <w:tc>
          <w:tcPr>
            <w:tcW w:w="1080" w:type="dxa"/>
            <w:shd w:val="clear" w:color="auto" w:fill="D9E2F3"/>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Max. 30</w:t>
            </w:r>
          </w:p>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Min. 21</w:t>
            </w:r>
          </w:p>
        </w:tc>
      </w:tr>
      <w:tr w:rsidR="00B66894" w:rsidRPr="00B66894" w:rsidTr="00172B35">
        <w:tc>
          <w:tcPr>
            <w:tcW w:w="720" w:type="dxa"/>
            <w:shd w:val="clear" w:color="auto" w:fill="auto"/>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2.1</w:t>
            </w:r>
          </w:p>
        </w:tc>
        <w:tc>
          <w:tcPr>
            <w:tcW w:w="6030" w:type="dxa"/>
            <w:shd w:val="clear" w:color="auto" w:fill="auto"/>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Indicatorii de realizare imediată sunt rezultatul direct al activităţilor proiectului, ţintele sunt realiste (</w:t>
            </w:r>
            <w:r w:rsidRPr="00B66894">
              <w:rPr>
                <w:rFonts w:ascii="Trebuchet MS" w:eastAsia="MS Mincho" w:hAnsi="Trebuchet MS" w:cs="Arial"/>
                <w:sz w:val="22"/>
                <w:szCs w:val="22"/>
                <w:lang w:val="ro-RO"/>
              </w:rPr>
              <w:t xml:space="preserve">cuantificate corect) </w:t>
            </w:r>
            <w:r w:rsidRPr="00B66894">
              <w:rPr>
                <w:rFonts w:ascii="Trebuchet MS" w:hAnsi="Trebuchet MS" w:cs="Arial"/>
                <w:sz w:val="22"/>
                <w:szCs w:val="22"/>
                <w:lang w:val="ro-RO"/>
              </w:rPr>
              <w:t>şi conduc la îndeplinirea obiectivelor proiectului</w:t>
            </w:r>
          </w:p>
          <w:p w:rsidR="00606FD8" w:rsidRPr="00B66894" w:rsidRDefault="00606FD8" w:rsidP="00172B35">
            <w:pPr>
              <w:spacing w:line="276" w:lineRule="auto"/>
              <w:jc w:val="both"/>
              <w:rPr>
                <w:rFonts w:ascii="Trebuchet MS" w:hAnsi="Trebuchet MS" w:cs="Arial"/>
                <w:sz w:val="22"/>
                <w:szCs w:val="22"/>
                <w:lang w:val="ro-RO"/>
              </w:rPr>
            </w:pPr>
          </w:p>
        </w:tc>
        <w:tc>
          <w:tcPr>
            <w:tcW w:w="6570" w:type="dxa"/>
            <w:shd w:val="clear" w:color="auto" w:fill="auto"/>
          </w:tcPr>
          <w:p w:rsidR="00C232EA" w:rsidRPr="00B66894" w:rsidRDefault="00C232EA" w:rsidP="00C232EA">
            <w:pPr>
              <w:numPr>
                <w:ilvl w:val="0"/>
                <w:numId w:val="1"/>
              </w:numPr>
              <w:spacing w:after="120" w:line="276" w:lineRule="auto"/>
              <w:ind w:left="371" w:hanging="283"/>
              <w:jc w:val="both"/>
              <w:rPr>
                <w:rFonts w:ascii="Trebuchet MS" w:hAnsi="Trebuchet MS" w:cs="Arial"/>
                <w:sz w:val="22"/>
                <w:szCs w:val="22"/>
                <w:lang w:val="ro-RO"/>
              </w:rPr>
            </w:pPr>
            <w:r w:rsidRPr="00B66894">
              <w:rPr>
                <w:rFonts w:ascii="Trebuchet MS" w:hAnsi="Trebuchet MS" w:cs="Arial"/>
                <w:sz w:val="22"/>
                <w:szCs w:val="22"/>
                <w:lang w:val="ro-RO"/>
              </w:rPr>
              <w:t>Există corelaţie între activităţi, realizările imediate (natură şi ţinte) şi grupul ţintă (natură şi dimensiune)</w:t>
            </w:r>
          </w:p>
          <w:p w:rsidR="00C232EA" w:rsidRPr="00B66894" w:rsidRDefault="00C232EA" w:rsidP="00C232EA">
            <w:pPr>
              <w:numPr>
                <w:ilvl w:val="0"/>
                <w:numId w:val="1"/>
              </w:numPr>
              <w:spacing w:after="120" w:line="276" w:lineRule="auto"/>
              <w:ind w:left="371" w:hanging="283"/>
              <w:jc w:val="both"/>
              <w:rPr>
                <w:rFonts w:ascii="Trebuchet MS" w:hAnsi="Trebuchet MS" w:cs="Arial"/>
                <w:sz w:val="22"/>
                <w:szCs w:val="22"/>
                <w:lang w:val="ro-RO"/>
              </w:rPr>
            </w:pPr>
            <w:r w:rsidRPr="00B66894">
              <w:rPr>
                <w:rFonts w:ascii="Trebuchet MS" w:eastAsia="MS Mincho" w:hAnsi="Trebuchet MS" w:cs="Arial"/>
                <w:sz w:val="22"/>
                <w:szCs w:val="22"/>
                <w:lang w:val="ro-RO"/>
              </w:rPr>
              <w:t xml:space="preserve">Activităţile sunt descrise detaliat şi contribuie în mod direct la atingerea indicatorilor de realizare imediată propuşi prin </w:t>
            </w:r>
            <w:r w:rsidRPr="00B66894">
              <w:rPr>
                <w:rFonts w:ascii="Trebuchet MS" w:eastAsia="MS Mincho" w:hAnsi="Trebuchet MS" w:cs="Arial"/>
                <w:sz w:val="22"/>
                <w:szCs w:val="22"/>
                <w:lang w:val="ro-RO"/>
              </w:rPr>
              <w:lastRenderedPageBreak/>
              <w:t>proiect, având în vedere resursele financiare, umane şi materiale ale proiectului</w:t>
            </w:r>
          </w:p>
          <w:p w:rsidR="00C232EA" w:rsidRPr="00B66894" w:rsidRDefault="00C232EA" w:rsidP="00C232EA">
            <w:pPr>
              <w:numPr>
                <w:ilvl w:val="0"/>
                <w:numId w:val="1"/>
              </w:numPr>
              <w:spacing w:after="120" w:line="276" w:lineRule="auto"/>
              <w:ind w:left="371" w:hanging="283"/>
              <w:jc w:val="both"/>
              <w:rPr>
                <w:rFonts w:ascii="Trebuchet MS" w:hAnsi="Trebuchet MS" w:cs="Arial"/>
                <w:sz w:val="22"/>
                <w:szCs w:val="22"/>
                <w:lang w:val="ro-RO"/>
              </w:rPr>
            </w:pPr>
            <w:r w:rsidRPr="00B66894">
              <w:rPr>
                <w:rFonts w:ascii="Trebuchet MS" w:hAnsi="Trebuchet MS" w:cs="Arial"/>
                <w:sz w:val="22"/>
                <w:szCs w:val="22"/>
                <w:lang w:val="ro-RO"/>
              </w:rPr>
              <w:t xml:space="preserve">Ţintele propuse sunt stabilite în funcţie de tipul activităţilor, graficul de planificare a activităţilor, resursele prevăzute, natura rezultatelor </w:t>
            </w:r>
          </w:p>
        </w:tc>
        <w:tc>
          <w:tcPr>
            <w:tcW w:w="1080" w:type="dxa"/>
            <w:shd w:val="clear" w:color="auto" w:fill="auto"/>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lastRenderedPageBreak/>
              <w:t>7</w:t>
            </w:r>
          </w:p>
        </w:tc>
      </w:tr>
      <w:tr w:rsidR="00B66894" w:rsidRPr="00B66894" w:rsidTr="00172B35">
        <w:tc>
          <w:tcPr>
            <w:tcW w:w="720" w:type="dxa"/>
            <w:shd w:val="clear" w:color="auto" w:fill="auto"/>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lastRenderedPageBreak/>
              <w:t>2.2</w:t>
            </w:r>
          </w:p>
        </w:tc>
        <w:tc>
          <w:tcPr>
            <w:tcW w:w="6030" w:type="dxa"/>
            <w:shd w:val="clear" w:color="auto" w:fill="auto"/>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Indicatorii de rezultat sunt corelaţi cu obiectivele proiectului şi conduc la îndeplinirea obiectivelor de program</w:t>
            </w:r>
          </w:p>
        </w:tc>
        <w:tc>
          <w:tcPr>
            <w:tcW w:w="6570" w:type="dxa"/>
            <w:shd w:val="clear" w:color="auto" w:fill="auto"/>
          </w:tcPr>
          <w:p w:rsidR="00C232EA" w:rsidRPr="00B66894" w:rsidRDefault="00C232EA" w:rsidP="00C232EA">
            <w:pPr>
              <w:numPr>
                <w:ilvl w:val="0"/>
                <w:numId w:val="1"/>
              </w:numPr>
              <w:spacing w:after="120" w:line="276" w:lineRule="auto"/>
              <w:ind w:left="371" w:hanging="283"/>
              <w:jc w:val="both"/>
              <w:rPr>
                <w:rFonts w:ascii="Trebuchet MS" w:hAnsi="Trebuchet MS" w:cs="Arial"/>
                <w:sz w:val="22"/>
                <w:szCs w:val="22"/>
                <w:lang w:val="ro-RO"/>
              </w:rPr>
            </w:pPr>
            <w:r w:rsidRPr="00B66894">
              <w:rPr>
                <w:rFonts w:ascii="Trebuchet MS" w:hAnsi="Trebuchet MS" w:cs="Arial"/>
                <w:sz w:val="22"/>
                <w:szCs w:val="22"/>
                <w:lang w:val="ro-RO"/>
              </w:rPr>
              <w:t>Există corelaţie între realizările imediate, rezultate (natură şi ţinte) şi obiectivele de program</w:t>
            </w:r>
          </w:p>
          <w:p w:rsidR="00C232EA" w:rsidRPr="00B66894" w:rsidRDefault="00C232EA" w:rsidP="00C232EA">
            <w:pPr>
              <w:numPr>
                <w:ilvl w:val="0"/>
                <w:numId w:val="1"/>
              </w:numPr>
              <w:spacing w:after="120" w:line="276" w:lineRule="auto"/>
              <w:ind w:left="371" w:hanging="283"/>
              <w:jc w:val="both"/>
              <w:rPr>
                <w:rFonts w:ascii="Trebuchet MS" w:hAnsi="Trebuchet MS" w:cs="Arial"/>
                <w:sz w:val="22"/>
                <w:szCs w:val="22"/>
                <w:lang w:val="ro-RO"/>
              </w:rPr>
            </w:pPr>
            <w:r w:rsidRPr="00B66894">
              <w:rPr>
                <w:rFonts w:ascii="Trebuchet MS" w:hAnsi="Trebuchet MS" w:cs="Arial"/>
                <w:sz w:val="22"/>
                <w:szCs w:val="22"/>
                <w:lang w:val="ro-RO"/>
              </w:rPr>
              <w:t>Rezultatele proiectului contribuie la realizarea obiectivelor de program aferente domeniului respectiv</w:t>
            </w:r>
          </w:p>
        </w:tc>
        <w:tc>
          <w:tcPr>
            <w:tcW w:w="1080" w:type="dxa"/>
            <w:shd w:val="clear" w:color="auto" w:fill="auto"/>
          </w:tcPr>
          <w:p w:rsidR="00C232EA" w:rsidRPr="00B66894" w:rsidRDefault="00A23F23"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7</w:t>
            </w:r>
          </w:p>
        </w:tc>
      </w:tr>
      <w:tr w:rsidR="00B66894" w:rsidRPr="00B66894" w:rsidTr="00172B35">
        <w:tc>
          <w:tcPr>
            <w:tcW w:w="720" w:type="dxa"/>
            <w:shd w:val="clear" w:color="auto" w:fill="auto"/>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eastAsia="MS Mincho" w:hAnsi="Trebuchet MS" w:cs="Arial"/>
                <w:sz w:val="22"/>
                <w:szCs w:val="22"/>
                <w:lang w:val="ro-RO"/>
              </w:rPr>
              <w:t>2.3</w:t>
            </w:r>
          </w:p>
        </w:tc>
        <w:tc>
          <w:tcPr>
            <w:tcW w:w="6030" w:type="dxa"/>
            <w:shd w:val="clear" w:color="auto" w:fill="auto"/>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Este identificată modalitatea de recrutare a grupului țintă și proiectul justifică de ce sunt abordate anumite categorii specifice de persoane care fac parte din grupul țintă (în cazul în care această condiție este aplicabilă în contextul Ghidului Solicitantului</w:t>
            </w:r>
            <w:r w:rsidR="00C67D96" w:rsidRPr="00B66894">
              <w:rPr>
                <w:rFonts w:ascii="Trebuchet MS" w:hAnsi="Trebuchet MS" w:cs="Arial"/>
                <w:sz w:val="22"/>
                <w:szCs w:val="22"/>
                <w:lang w:val="ro-RO"/>
              </w:rPr>
              <w:t xml:space="preserve"> </w:t>
            </w:r>
            <w:r w:rsidR="00C67D96" w:rsidRPr="00B66894">
              <w:rPr>
                <w:rFonts w:ascii="Trebuchet MS" w:eastAsia="MS Mincho" w:hAnsi="Trebuchet MS" w:cs="Arial"/>
                <w:sz w:val="22"/>
                <w:szCs w:val="22"/>
                <w:lang w:val="ro-RO"/>
              </w:rPr>
              <w:t xml:space="preserve"> – Condiții Specifice</w:t>
            </w:r>
            <w:r w:rsidRPr="00B66894">
              <w:rPr>
                <w:rFonts w:ascii="Trebuchet MS" w:hAnsi="Trebuchet MS" w:cs="Arial"/>
                <w:sz w:val="22"/>
                <w:szCs w:val="22"/>
                <w:lang w:val="ro-RO"/>
              </w:rPr>
              <w:t>)</w:t>
            </w:r>
          </w:p>
        </w:tc>
        <w:tc>
          <w:tcPr>
            <w:tcW w:w="6570" w:type="dxa"/>
            <w:shd w:val="clear" w:color="auto" w:fill="auto"/>
          </w:tcPr>
          <w:p w:rsidR="00C232EA" w:rsidRPr="00B66894" w:rsidRDefault="00606FD8" w:rsidP="00606FD8">
            <w:pPr>
              <w:numPr>
                <w:ilvl w:val="0"/>
                <w:numId w:val="1"/>
              </w:numPr>
              <w:spacing w:after="120" w:line="276" w:lineRule="auto"/>
              <w:ind w:left="342" w:hanging="180"/>
              <w:jc w:val="both"/>
              <w:rPr>
                <w:rFonts w:ascii="Trebuchet MS" w:hAnsi="Trebuchet MS" w:cs="Arial"/>
                <w:sz w:val="22"/>
                <w:szCs w:val="22"/>
                <w:lang w:val="ro-RO"/>
              </w:rPr>
            </w:pPr>
            <w:r w:rsidRPr="00B66894">
              <w:rPr>
                <w:rFonts w:ascii="Trebuchet MS" w:eastAsia="MS Mincho" w:hAnsi="Trebuchet MS" w:cs="Arial"/>
                <w:sz w:val="22"/>
                <w:szCs w:val="22"/>
                <w:lang w:val="ro-RO"/>
              </w:rPr>
              <w:t xml:space="preserve">Se oferă detalii privind modalitatea de identificare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implicare a membrilor grupului </w:t>
            </w:r>
            <w:proofErr w:type="spellStart"/>
            <w:r w:rsidRPr="00B66894">
              <w:rPr>
                <w:rFonts w:ascii="Trebuchet MS" w:eastAsia="MS Mincho" w:hAnsi="Trebuchet MS" w:cs="Arial"/>
                <w:sz w:val="22"/>
                <w:szCs w:val="22"/>
                <w:lang w:val="ro-RO"/>
              </w:rPr>
              <w:t>ţintă</w:t>
            </w:r>
            <w:proofErr w:type="spellEnd"/>
            <w:r w:rsidRPr="00B66894">
              <w:rPr>
                <w:rFonts w:ascii="Trebuchet MS" w:eastAsia="MS Mincho" w:hAnsi="Trebuchet MS" w:cs="Arial"/>
                <w:sz w:val="22"/>
                <w:szCs w:val="22"/>
                <w:lang w:val="ro-RO"/>
              </w:rPr>
              <w:t xml:space="preserve"> în </w:t>
            </w:r>
            <w:proofErr w:type="spellStart"/>
            <w:r w:rsidRPr="00B66894">
              <w:rPr>
                <w:rFonts w:ascii="Trebuchet MS" w:eastAsia="MS Mincho" w:hAnsi="Trebuchet MS" w:cs="Arial"/>
                <w:sz w:val="22"/>
                <w:szCs w:val="22"/>
                <w:lang w:val="ro-RO"/>
              </w:rPr>
              <w:t>activităţile</w:t>
            </w:r>
            <w:proofErr w:type="spellEnd"/>
            <w:r w:rsidRPr="00B66894">
              <w:rPr>
                <w:rFonts w:ascii="Trebuchet MS" w:eastAsia="MS Mincho" w:hAnsi="Trebuchet MS" w:cs="Arial"/>
                <w:sz w:val="22"/>
                <w:szCs w:val="22"/>
                <w:lang w:val="ro-RO"/>
              </w:rPr>
              <w:t xml:space="preserve"> proiectului, asigurarea </w:t>
            </w:r>
            <w:proofErr w:type="spellStart"/>
            <w:r w:rsidRPr="00B66894">
              <w:rPr>
                <w:rFonts w:ascii="Trebuchet MS" w:eastAsia="MS Mincho" w:hAnsi="Trebuchet MS" w:cs="Arial"/>
                <w:sz w:val="22"/>
                <w:szCs w:val="22"/>
                <w:lang w:val="ro-RO"/>
              </w:rPr>
              <w:t>prezenţei</w:t>
            </w:r>
            <w:proofErr w:type="spellEnd"/>
            <w:r w:rsidRPr="00B66894">
              <w:rPr>
                <w:rFonts w:ascii="Trebuchet MS" w:eastAsia="MS Mincho" w:hAnsi="Trebuchet MS" w:cs="Arial"/>
                <w:sz w:val="22"/>
                <w:szCs w:val="22"/>
                <w:lang w:val="ro-RO"/>
              </w:rPr>
              <w:t xml:space="preserve"> numărului de membri propus, ca de exemplu </w:t>
            </w:r>
            <w:proofErr w:type="spellStart"/>
            <w:r w:rsidRPr="00B66894">
              <w:rPr>
                <w:rFonts w:ascii="Trebuchet MS" w:eastAsia="MS Mincho" w:hAnsi="Trebuchet MS" w:cs="Arial"/>
                <w:sz w:val="22"/>
                <w:szCs w:val="22"/>
                <w:lang w:val="ro-RO"/>
              </w:rPr>
              <w:t>prezenţa</w:t>
            </w:r>
            <w:proofErr w:type="spellEnd"/>
            <w:r w:rsidRPr="00B66894">
              <w:rPr>
                <w:rFonts w:ascii="Trebuchet MS" w:eastAsia="MS Mincho" w:hAnsi="Trebuchet MS" w:cs="Arial"/>
                <w:sz w:val="22"/>
                <w:szCs w:val="22"/>
                <w:lang w:val="ro-RO"/>
              </w:rPr>
              <w:t xml:space="preserve"> la sesiuni de instruire)  </w:t>
            </w:r>
          </w:p>
        </w:tc>
        <w:tc>
          <w:tcPr>
            <w:tcW w:w="1080" w:type="dxa"/>
            <w:shd w:val="clear" w:color="auto" w:fill="auto"/>
          </w:tcPr>
          <w:p w:rsidR="00C232EA" w:rsidRPr="00B66894" w:rsidRDefault="00A23F23"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4</w:t>
            </w:r>
          </w:p>
        </w:tc>
      </w:tr>
      <w:tr w:rsidR="00B66894" w:rsidRPr="00B66894" w:rsidTr="00172B35">
        <w:tc>
          <w:tcPr>
            <w:tcW w:w="720" w:type="dxa"/>
            <w:shd w:val="clear" w:color="auto" w:fill="auto"/>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2.4</w:t>
            </w:r>
          </w:p>
        </w:tc>
        <w:tc>
          <w:tcPr>
            <w:tcW w:w="6030" w:type="dxa"/>
            <w:shd w:val="clear" w:color="auto" w:fill="auto"/>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Proiectul prezintă valoare adăugată</w:t>
            </w:r>
          </w:p>
        </w:tc>
        <w:tc>
          <w:tcPr>
            <w:tcW w:w="6570" w:type="dxa"/>
            <w:shd w:val="clear" w:color="auto" w:fill="auto"/>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Sunt descrise beneficiile suplimentare pe care membrii grupului ţintă le primesc exclusiv ca urmare a implementării proiectului</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Impactul estimat asupra grupului țintă şi asupra domeniului este realist</w:t>
            </w:r>
          </w:p>
        </w:tc>
        <w:tc>
          <w:tcPr>
            <w:tcW w:w="1080" w:type="dxa"/>
            <w:shd w:val="clear" w:color="auto" w:fill="auto"/>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5</w:t>
            </w:r>
          </w:p>
        </w:tc>
      </w:tr>
      <w:tr w:rsidR="00B66894" w:rsidRPr="00B66894" w:rsidTr="00172B35">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2.5</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Proiectul prevede măsuri adecvate de monitorizare în raport cu complexitatea proiectului, pentru a asigura atingerea rezultatelor vizate</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Modalitatea de realizare a monitorizării interne a activităţilor proiectului poate constitui o garanţie a atingerii rezultatelor propuse</w:t>
            </w:r>
          </w:p>
        </w:tc>
        <w:tc>
          <w:tcPr>
            <w:tcW w:w="1080" w:type="dxa"/>
          </w:tcPr>
          <w:p w:rsidR="00C232EA" w:rsidRPr="00B66894" w:rsidRDefault="00A23F23"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4</w:t>
            </w:r>
          </w:p>
        </w:tc>
      </w:tr>
      <w:tr w:rsidR="00B66894" w:rsidRPr="00B66894" w:rsidTr="00172B35">
        <w:tc>
          <w:tcPr>
            <w:tcW w:w="720" w:type="dxa"/>
            <w:tcBorders>
              <w:bottom w:val="single" w:sz="4" w:space="0" w:color="auto"/>
            </w:tcBorders>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lastRenderedPageBreak/>
              <w:t>2.6</w:t>
            </w:r>
          </w:p>
        </w:tc>
        <w:tc>
          <w:tcPr>
            <w:tcW w:w="6030" w:type="dxa"/>
            <w:tcBorders>
              <w:bottom w:val="single" w:sz="4" w:space="0" w:color="auto"/>
            </w:tcBorders>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În proiect sunt identificate supozițiile și riscurile care pot afecta atingerea obiectivelor proiectului şi este prevăzut un plan de gestionare a acestora</w:t>
            </w:r>
          </w:p>
        </w:tc>
        <w:tc>
          <w:tcPr>
            <w:tcW w:w="6570" w:type="dxa"/>
            <w:tcBorders>
              <w:bottom w:val="single" w:sz="4" w:space="0" w:color="auto"/>
            </w:tcBorders>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Sunt descrise premisele </w:t>
            </w:r>
            <w:r w:rsidR="00AA43BE" w:rsidRPr="00B66894">
              <w:rPr>
                <w:rFonts w:ascii="Trebuchet MS" w:eastAsia="MS Mincho" w:hAnsi="Trebuchet MS" w:cs="Arial"/>
                <w:sz w:val="22"/>
                <w:szCs w:val="22"/>
                <w:lang w:val="ro-RO"/>
              </w:rPr>
              <w:t xml:space="preserve">pe baza </w:t>
            </w:r>
            <w:proofErr w:type="spellStart"/>
            <w:r w:rsidR="00AA43BE" w:rsidRPr="00B66894">
              <w:rPr>
                <w:rFonts w:ascii="Trebuchet MS" w:eastAsia="MS Mincho" w:hAnsi="Trebuchet MS" w:cs="Arial"/>
                <w:sz w:val="22"/>
                <w:szCs w:val="22"/>
                <w:lang w:val="ro-RO"/>
              </w:rPr>
              <w:t>carora</w:t>
            </w:r>
            <w:proofErr w:type="spellEnd"/>
            <w:r w:rsidR="00AA43BE" w:rsidRPr="00B66894">
              <w:rPr>
                <w:rFonts w:ascii="Trebuchet MS" w:eastAsia="MS Mincho" w:hAnsi="Trebuchet MS" w:cs="Arial"/>
                <w:sz w:val="22"/>
                <w:szCs w:val="22"/>
                <w:lang w:val="ro-RO"/>
              </w:rPr>
              <w:t xml:space="preserve"> </w:t>
            </w:r>
            <w:r w:rsidRPr="00B66894">
              <w:rPr>
                <w:rFonts w:ascii="Trebuchet MS" w:eastAsia="MS Mincho" w:hAnsi="Trebuchet MS" w:cs="Arial"/>
                <w:sz w:val="22"/>
                <w:szCs w:val="22"/>
                <w:lang w:val="ro-RO"/>
              </w:rPr>
              <w:t>proiectul poate fi implementat cu succes, precum şi riscurile şi impactul acestora asupra desfăşurării proiectului şi a atingerii indicatorilor propuşi</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Sunt prezentate măsurile de prevenire a apariţiei riscurior şi de atenuare a efectelor acestora în cazul </w:t>
            </w:r>
            <w:proofErr w:type="spellStart"/>
            <w:r w:rsidRPr="00B66894">
              <w:rPr>
                <w:rFonts w:ascii="Trebuchet MS" w:eastAsia="MS Mincho" w:hAnsi="Trebuchet MS" w:cs="Arial"/>
                <w:sz w:val="22"/>
                <w:szCs w:val="22"/>
                <w:lang w:val="ro-RO"/>
              </w:rPr>
              <w:t>apariţiei</w:t>
            </w:r>
            <w:proofErr w:type="spellEnd"/>
            <w:r w:rsidR="00AA43BE" w:rsidRPr="00B66894">
              <w:rPr>
                <w:rFonts w:ascii="Trebuchet MS" w:eastAsia="MS Mincho" w:hAnsi="Trebuchet MS" w:cs="Arial"/>
                <w:sz w:val="22"/>
                <w:szCs w:val="22"/>
                <w:lang w:val="ro-RO"/>
              </w:rPr>
              <w:t xml:space="preserve"> lor</w:t>
            </w:r>
          </w:p>
          <w:p w:rsidR="00C232EA" w:rsidRPr="00B66894" w:rsidRDefault="00AA43BE"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Descrierea riscurilor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a </w:t>
            </w:r>
            <w:proofErr w:type="spellStart"/>
            <w:r w:rsidRPr="00B66894">
              <w:rPr>
                <w:rFonts w:ascii="Trebuchet MS" w:eastAsia="MS Mincho" w:hAnsi="Trebuchet MS" w:cs="Arial"/>
                <w:sz w:val="22"/>
                <w:szCs w:val="22"/>
                <w:lang w:val="ro-RO"/>
              </w:rPr>
              <w:t>eficienţei</w:t>
            </w:r>
            <w:proofErr w:type="spellEnd"/>
            <w:r w:rsidRPr="00B66894">
              <w:rPr>
                <w:rFonts w:ascii="Trebuchet MS" w:eastAsia="MS Mincho" w:hAnsi="Trebuchet MS" w:cs="Arial"/>
                <w:sz w:val="22"/>
                <w:szCs w:val="22"/>
                <w:lang w:val="ro-RO"/>
              </w:rPr>
              <w:t xml:space="preserve"> măsurilor de </w:t>
            </w:r>
            <w:proofErr w:type="spellStart"/>
            <w:r w:rsidRPr="00B66894">
              <w:rPr>
                <w:rFonts w:ascii="Trebuchet MS" w:eastAsia="MS Mincho" w:hAnsi="Trebuchet MS" w:cs="Arial"/>
                <w:sz w:val="22"/>
                <w:szCs w:val="22"/>
                <w:lang w:val="ro-RO"/>
              </w:rPr>
              <w:t>prevenţie</w:t>
            </w:r>
            <w:proofErr w:type="spellEnd"/>
            <w:r w:rsidRPr="00B66894">
              <w:rPr>
                <w:rFonts w:ascii="Trebuchet MS" w:eastAsia="MS Mincho" w:hAnsi="Trebuchet MS" w:cs="Arial"/>
                <w:sz w:val="22"/>
                <w:szCs w:val="22"/>
                <w:lang w:val="ro-RO"/>
              </w:rPr>
              <w:t xml:space="preserve">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de minimizare a efectelor este realistă (nu se va acorda prioritate numărului riscurilor identificate)</w:t>
            </w:r>
          </w:p>
        </w:tc>
        <w:tc>
          <w:tcPr>
            <w:tcW w:w="1080" w:type="dxa"/>
            <w:tcBorders>
              <w:bottom w:val="single" w:sz="4" w:space="0" w:color="auto"/>
            </w:tcBorders>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3</w:t>
            </w:r>
          </w:p>
        </w:tc>
      </w:tr>
      <w:tr w:rsidR="00B66894" w:rsidRPr="00B66894" w:rsidTr="00172B35">
        <w:tc>
          <w:tcPr>
            <w:tcW w:w="720" w:type="dxa"/>
            <w:shd w:val="clear" w:color="auto" w:fill="D9E2F3"/>
          </w:tcPr>
          <w:p w:rsidR="00C232EA" w:rsidRPr="00B66894" w:rsidRDefault="00C232EA" w:rsidP="00172B35">
            <w:pPr>
              <w:spacing w:line="276" w:lineRule="auto"/>
              <w:jc w:val="both"/>
              <w:rPr>
                <w:rFonts w:ascii="Trebuchet MS" w:eastAsia="MS Mincho" w:hAnsi="Trebuchet MS" w:cs="Arial"/>
                <w:b/>
                <w:sz w:val="22"/>
                <w:szCs w:val="22"/>
                <w:lang w:val="ro-RO"/>
              </w:rPr>
            </w:pPr>
            <w:r w:rsidRPr="00B66894">
              <w:rPr>
                <w:rFonts w:ascii="Trebuchet MS" w:eastAsia="MS Mincho" w:hAnsi="Trebuchet MS" w:cs="Arial"/>
                <w:b/>
                <w:sz w:val="22"/>
                <w:szCs w:val="22"/>
                <w:lang w:val="ro-RO"/>
              </w:rPr>
              <w:t>3</w:t>
            </w:r>
          </w:p>
        </w:tc>
        <w:tc>
          <w:tcPr>
            <w:tcW w:w="6030" w:type="dxa"/>
            <w:shd w:val="clear" w:color="auto" w:fill="D9E2F3"/>
            <w:vAlign w:val="center"/>
          </w:tcPr>
          <w:p w:rsidR="00C232EA" w:rsidRPr="00B66894" w:rsidRDefault="00215960" w:rsidP="00215960">
            <w:pPr>
              <w:spacing w:line="276" w:lineRule="auto"/>
              <w:jc w:val="both"/>
              <w:rPr>
                <w:rFonts w:ascii="Trebuchet MS" w:hAnsi="Trebuchet MS" w:cs="Arial"/>
                <w:sz w:val="22"/>
                <w:szCs w:val="22"/>
                <w:lang w:val="ro-RO"/>
              </w:rPr>
            </w:pPr>
            <w:r w:rsidRPr="00B66894">
              <w:rPr>
                <w:rFonts w:ascii="Trebuchet MS" w:hAnsi="Trebuchet MS" w:cs="Arial"/>
                <w:b/>
                <w:sz w:val="22"/>
                <w:szCs w:val="22"/>
                <w:lang w:val="ro-RO"/>
              </w:rPr>
              <w:t xml:space="preserve">EFICIENŢĂ – măsura în care proiectul asigură utilizarea optimă a resurselor financiare in termeni de rezonabilitate a costurilor, fundamentarea bugetului, respectarea plafoanelor </w:t>
            </w:r>
            <w:proofErr w:type="spellStart"/>
            <w:r w:rsidRPr="00B66894">
              <w:rPr>
                <w:rFonts w:ascii="Trebuchet MS" w:hAnsi="Trebuchet MS" w:cs="Arial"/>
                <w:b/>
                <w:sz w:val="22"/>
                <w:szCs w:val="22"/>
                <w:lang w:val="ro-RO"/>
              </w:rPr>
              <w:t>prevazute</w:t>
            </w:r>
            <w:proofErr w:type="spellEnd"/>
            <w:r w:rsidRPr="00B66894">
              <w:rPr>
                <w:rFonts w:ascii="Trebuchet MS" w:hAnsi="Trebuchet MS" w:cs="Arial"/>
                <w:b/>
                <w:sz w:val="22"/>
                <w:szCs w:val="22"/>
                <w:lang w:val="ro-RO"/>
              </w:rPr>
              <w:t xml:space="preserve"> in </w:t>
            </w:r>
            <w:proofErr w:type="spellStart"/>
            <w:r w:rsidRPr="00B66894">
              <w:rPr>
                <w:rFonts w:ascii="Trebuchet MS" w:hAnsi="Trebuchet MS" w:cs="Arial"/>
                <w:b/>
                <w:sz w:val="22"/>
                <w:szCs w:val="22"/>
                <w:lang w:val="ro-RO"/>
              </w:rPr>
              <w:t>Orientarile</w:t>
            </w:r>
            <w:proofErr w:type="spellEnd"/>
            <w:r w:rsidRPr="00B66894">
              <w:rPr>
                <w:rFonts w:ascii="Trebuchet MS" w:hAnsi="Trebuchet MS" w:cs="Arial"/>
                <w:b/>
                <w:sz w:val="22"/>
                <w:szCs w:val="22"/>
                <w:lang w:val="ro-RO"/>
              </w:rPr>
              <w:t xml:space="preserve"> Generale în vederea atingerii rezultatelor propuse precum si asigurarea </w:t>
            </w:r>
            <w:proofErr w:type="spellStart"/>
            <w:r w:rsidRPr="00B66894">
              <w:rPr>
                <w:rFonts w:ascii="Trebuchet MS" w:hAnsi="Trebuchet MS" w:cs="Arial"/>
                <w:b/>
                <w:sz w:val="22"/>
                <w:szCs w:val="22"/>
                <w:lang w:val="ro-RO"/>
              </w:rPr>
              <w:t>capacitatii</w:t>
            </w:r>
            <w:proofErr w:type="spellEnd"/>
            <w:r w:rsidRPr="00B66894">
              <w:rPr>
                <w:rFonts w:ascii="Trebuchet MS" w:hAnsi="Trebuchet MS" w:cs="Arial"/>
                <w:b/>
                <w:sz w:val="22"/>
                <w:szCs w:val="22"/>
                <w:lang w:val="ro-RO"/>
              </w:rPr>
              <w:t xml:space="preserve"> </w:t>
            </w:r>
            <w:proofErr w:type="spellStart"/>
            <w:r w:rsidRPr="00B66894">
              <w:rPr>
                <w:rFonts w:ascii="Trebuchet MS" w:hAnsi="Trebuchet MS" w:cs="Arial"/>
                <w:b/>
                <w:sz w:val="22"/>
                <w:szCs w:val="22"/>
                <w:lang w:val="ro-RO"/>
              </w:rPr>
              <w:t>operationale</w:t>
            </w:r>
            <w:proofErr w:type="spellEnd"/>
            <w:r w:rsidRPr="00B66894">
              <w:rPr>
                <w:rFonts w:ascii="Trebuchet MS" w:hAnsi="Trebuchet MS" w:cs="Arial"/>
                <w:b/>
                <w:sz w:val="22"/>
                <w:szCs w:val="22"/>
                <w:lang w:val="ro-RO"/>
              </w:rPr>
              <w:t xml:space="preserve"> a solicitantului </w:t>
            </w:r>
          </w:p>
        </w:tc>
        <w:tc>
          <w:tcPr>
            <w:tcW w:w="6570" w:type="dxa"/>
            <w:shd w:val="clear" w:color="auto" w:fill="D9E2F3"/>
          </w:tcPr>
          <w:p w:rsidR="00C232EA" w:rsidRPr="00B66894" w:rsidRDefault="002C5B41" w:rsidP="00172B35">
            <w:pPr>
              <w:spacing w:line="276" w:lineRule="auto"/>
              <w:jc w:val="both"/>
              <w:rPr>
                <w:rFonts w:ascii="Trebuchet MS" w:eastAsia="MS Mincho" w:hAnsi="Trebuchet MS" w:cs="Arial"/>
                <w:sz w:val="22"/>
                <w:szCs w:val="22"/>
                <w:lang w:val="ro-RO"/>
              </w:rPr>
            </w:pPr>
            <w:r w:rsidRPr="00B66894">
              <w:rPr>
                <w:rFonts w:ascii="Trebuchet MS" w:eastAsia="Calibri" w:hAnsi="Trebuchet MS" w:cs="Arial"/>
                <w:b/>
                <w:i/>
                <w:sz w:val="22"/>
                <w:szCs w:val="22"/>
                <w:lang w:val="ro-RO"/>
              </w:rPr>
              <w:t xml:space="preserve">Dacă scorul </w:t>
            </w:r>
            <w:proofErr w:type="spellStart"/>
            <w:r w:rsidRPr="00B66894">
              <w:rPr>
                <w:rFonts w:ascii="Trebuchet MS" w:eastAsia="Calibri" w:hAnsi="Trebuchet MS" w:cs="Arial"/>
                <w:b/>
                <w:i/>
                <w:sz w:val="22"/>
                <w:szCs w:val="22"/>
                <w:lang w:val="ro-RO"/>
              </w:rPr>
              <w:t>obţinut</w:t>
            </w:r>
            <w:proofErr w:type="spellEnd"/>
            <w:r w:rsidRPr="00B66894">
              <w:rPr>
                <w:rFonts w:ascii="Trebuchet MS" w:eastAsia="Calibri" w:hAnsi="Trebuchet MS" w:cs="Arial"/>
                <w:b/>
                <w:i/>
                <w:sz w:val="22"/>
                <w:szCs w:val="22"/>
                <w:lang w:val="ro-RO"/>
              </w:rPr>
              <w:t xml:space="preserve"> la acest criteriu nu este de minimum 21 puncte, proiectul nu va mai fi evaluat în continuare </w:t>
            </w:r>
            <w:proofErr w:type="spellStart"/>
            <w:r w:rsidRPr="00B66894">
              <w:rPr>
                <w:rFonts w:ascii="Trebuchet MS" w:eastAsia="Calibri" w:hAnsi="Trebuchet MS" w:cs="Arial"/>
                <w:b/>
                <w:i/>
                <w:sz w:val="22"/>
                <w:szCs w:val="22"/>
                <w:lang w:val="ro-RO"/>
              </w:rPr>
              <w:t>şi</w:t>
            </w:r>
            <w:proofErr w:type="spellEnd"/>
            <w:r w:rsidRPr="00B66894">
              <w:rPr>
                <w:rFonts w:ascii="Trebuchet MS" w:eastAsia="Calibri" w:hAnsi="Trebuchet MS" w:cs="Arial"/>
                <w:b/>
                <w:i/>
                <w:sz w:val="22"/>
                <w:szCs w:val="22"/>
                <w:lang w:val="ro-RO"/>
              </w:rPr>
              <w:t xml:space="preserve"> va fi declarat respins, în </w:t>
            </w:r>
            <w:proofErr w:type="spellStart"/>
            <w:r w:rsidRPr="00B66894">
              <w:rPr>
                <w:rFonts w:ascii="Trebuchet MS" w:eastAsia="Calibri" w:hAnsi="Trebuchet MS" w:cs="Arial"/>
                <w:b/>
                <w:i/>
                <w:sz w:val="22"/>
                <w:szCs w:val="22"/>
                <w:lang w:val="ro-RO"/>
              </w:rPr>
              <w:t>situaţia</w:t>
            </w:r>
            <w:proofErr w:type="spellEnd"/>
            <w:r w:rsidRPr="00B66894">
              <w:rPr>
                <w:rFonts w:ascii="Trebuchet MS" w:eastAsia="Calibri" w:hAnsi="Trebuchet MS" w:cs="Arial"/>
                <w:b/>
                <w:i/>
                <w:sz w:val="22"/>
                <w:szCs w:val="22"/>
                <w:lang w:val="ro-RO"/>
              </w:rPr>
              <w:t xml:space="preserve"> în care nu se consideră necesară solicitarea de clarificări.</w:t>
            </w:r>
          </w:p>
        </w:tc>
        <w:tc>
          <w:tcPr>
            <w:tcW w:w="1080" w:type="dxa"/>
            <w:shd w:val="clear" w:color="auto" w:fill="D9E2F3"/>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Max. 30</w:t>
            </w:r>
          </w:p>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Min. 21</w:t>
            </w:r>
          </w:p>
        </w:tc>
      </w:tr>
      <w:tr w:rsidR="00B66894" w:rsidRPr="00B66894" w:rsidTr="00172B35">
        <w:tc>
          <w:tcPr>
            <w:tcW w:w="720" w:type="dxa"/>
          </w:tcPr>
          <w:p w:rsidR="00D01D77" w:rsidRPr="00B66894" w:rsidRDefault="00D01D77" w:rsidP="00D01D77">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3.1</w:t>
            </w:r>
          </w:p>
        </w:tc>
        <w:tc>
          <w:tcPr>
            <w:tcW w:w="6030" w:type="dxa"/>
            <w:vAlign w:val="center"/>
          </w:tcPr>
          <w:p w:rsidR="00D01D77" w:rsidRPr="00B66894" w:rsidRDefault="00D01D77" w:rsidP="00D01D77">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Costurile incluse în buget sunt realiste în raport cu nivelul pieței, fundamentate printr-o analiză realizată de solicitant.</w:t>
            </w:r>
            <w:r w:rsidRPr="00B66894">
              <w:rPr>
                <w:rFonts w:ascii="Trebuchet MS" w:hAnsi="Trebuchet MS" w:cs="Arial"/>
                <w:b/>
                <w:sz w:val="22"/>
                <w:szCs w:val="22"/>
                <w:vertAlign w:val="superscript"/>
                <w:lang w:val="ro-RO"/>
              </w:rPr>
              <w:footnoteReference w:id="2"/>
            </w:r>
          </w:p>
        </w:tc>
        <w:tc>
          <w:tcPr>
            <w:tcW w:w="6570" w:type="dxa"/>
          </w:tcPr>
          <w:p w:rsidR="00D01D77" w:rsidRPr="00B66894" w:rsidRDefault="00D01D77" w:rsidP="00D01D77">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Este prezentată o analiză a costurilor de pe </w:t>
            </w:r>
            <w:proofErr w:type="spellStart"/>
            <w:r w:rsidRPr="00B66894">
              <w:rPr>
                <w:rFonts w:ascii="Trebuchet MS" w:eastAsia="MS Mincho" w:hAnsi="Trebuchet MS" w:cs="Arial"/>
                <w:sz w:val="22"/>
                <w:szCs w:val="22"/>
                <w:lang w:val="ro-RO"/>
              </w:rPr>
              <w:t>piaţă</w:t>
            </w:r>
            <w:proofErr w:type="spellEnd"/>
            <w:r w:rsidRPr="00B66894">
              <w:rPr>
                <w:rFonts w:ascii="Trebuchet MS" w:eastAsia="MS Mincho" w:hAnsi="Trebuchet MS" w:cs="Arial"/>
                <w:sz w:val="22"/>
                <w:szCs w:val="22"/>
                <w:lang w:val="ro-RO"/>
              </w:rPr>
              <w:t xml:space="preserve"> pentru servicii/bunuri similare </w:t>
            </w:r>
          </w:p>
        </w:tc>
        <w:tc>
          <w:tcPr>
            <w:tcW w:w="1080" w:type="dxa"/>
          </w:tcPr>
          <w:p w:rsidR="00D01D77" w:rsidRPr="00B66894" w:rsidRDefault="00D01D77" w:rsidP="00D01D77">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3</w:t>
            </w:r>
          </w:p>
        </w:tc>
      </w:tr>
      <w:tr w:rsidR="00B66894" w:rsidRPr="00B66894" w:rsidTr="00172B35">
        <w:tc>
          <w:tcPr>
            <w:tcW w:w="720" w:type="dxa"/>
          </w:tcPr>
          <w:p w:rsidR="00D01D77" w:rsidRPr="00B66894" w:rsidRDefault="00D01D77" w:rsidP="00D01D77">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3.2</w:t>
            </w:r>
          </w:p>
        </w:tc>
        <w:tc>
          <w:tcPr>
            <w:tcW w:w="6030" w:type="dxa"/>
            <w:vAlign w:val="center"/>
          </w:tcPr>
          <w:p w:rsidR="00D01D77" w:rsidRPr="00B66894" w:rsidRDefault="00D01D77" w:rsidP="00D01D77">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Costurile incluse în buget sunt oportune în raport cu  activitățile propuse și rezultatele așteptate.</w:t>
            </w:r>
            <w:r w:rsidRPr="00B66894">
              <w:rPr>
                <w:rFonts w:ascii="Trebuchet MS" w:hAnsi="Trebuchet MS" w:cs="Arial"/>
                <w:b/>
                <w:sz w:val="22"/>
                <w:szCs w:val="22"/>
                <w:vertAlign w:val="superscript"/>
                <w:lang w:val="ro-RO"/>
              </w:rPr>
              <w:footnoteReference w:id="3"/>
            </w:r>
          </w:p>
        </w:tc>
        <w:tc>
          <w:tcPr>
            <w:tcW w:w="6570" w:type="dxa"/>
          </w:tcPr>
          <w:p w:rsidR="00D01D77" w:rsidRPr="00B66894" w:rsidRDefault="00D01D77" w:rsidP="00D01D77">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Există un raport rezonabil între rezultatele urmărite și costul alocat acestora;</w:t>
            </w:r>
          </w:p>
          <w:p w:rsidR="00D01D77" w:rsidRPr="00B66894" w:rsidRDefault="00D01D77" w:rsidP="00D01D77">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lastRenderedPageBreak/>
              <w:t xml:space="preserve">Nivelurile costurilor estimate sunt adecvate </w:t>
            </w:r>
            <w:proofErr w:type="spellStart"/>
            <w:r w:rsidRPr="00B66894">
              <w:rPr>
                <w:rFonts w:ascii="Trebuchet MS" w:eastAsia="MS Mincho" w:hAnsi="Trebuchet MS" w:cs="Arial"/>
                <w:sz w:val="22"/>
                <w:szCs w:val="22"/>
                <w:lang w:val="ro-RO"/>
              </w:rPr>
              <w:t>opţiunilor</w:t>
            </w:r>
            <w:proofErr w:type="spellEnd"/>
            <w:r w:rsidRPr="00B66894">
              <w:rPr>
                <w:rFonts w:ascii="Trebuchet MS" w:eastAsia="MS Mincho" w:hAnsi="Trebuchet MS" w:cs="Arial"/>
                <w:sz w:val="22"/>
                <w:szCs w:val="22"/>
                <w:lang w:val="ro-RO"/>
              </w:rPr>
              <w:t xml:space="preserve"> tehnice propuse și specificului </w:t>
            </w:r>
            <w:proofErr w:type="spellStart"/>
            <w:r w:rsidRPr="00B66894">
              <w:rPr>
                <w:rFonts w:ascii="Trebuchet MS" w:eastAsia="MS Mincho" w:hAnsi="Trebuchet MS" w:cs="Arial"/>
                <w:sz w:val="22"/>
                <w:szCs w:val="22"/>
                <w:lang w:val="ro-RO"/>
              </w:rPr>
              <w:t>activităţilor</w:t>
            </w:r>
            <w:proofErr w:type="spellEnd"/>
            <w:r w:rsidRPr="00B66894">
              <w:rPr>
                <w:rFonts w:ascii="Trebuchet MS" w:eastAsia="MS Mincho" w:hAnsi="Trebuchet MS" w:cs="Arial"/>
                <w:sz w:val="22"/>
                <w:szCs w:val="22"/>
                <w:lang w:val="ro-RO"/>
              </w:rPr>
              <w:t xml:space="preserve">, rezultatelor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resurselor existente</w:t>
            </w:r>
          </w:p>
          <w:p w:rsidR="00D01D77" w:rsidRPr="00B66894" w:rsidRDefault="00D01D77" w:rsidP="00D01D77">
            <w:pPr>
              <w:numPr>
                <w:ilvl w:val="0"/>
                <w:numId w:val="1"/>
              </w:numPr>
              <w:spacing w:after="120" w:line="276" w:lineRule="auto"/>
              <w:ind w:left="371" w:hanging="283"/>
              <w:jc w:val="both"/>
              <w:rPr>
                <w:rFonts w:ascii="Trebuchet MS" w:eastAsia="MS Mincho" w:hAnsi="Trebuchet MS" w:cs="Arial"/>
                <w:sz w:val="22"/>
                <w:szCs w:val="22"/>
                <w:lang w:val="ro-RO"/>
              </w:rPr>
            </w:pPr>
            <w:r w:rsidRPr="00B66894" w:rsidDel="00182053">
              <w:rPr>
                <w:rFonts w:ascii="Trebuchet MS" w:eastAsia="MS Mincho" w:hAnsi="Trebuchet MS" w:cs="Arial"/>
                <w:sz w:val="22"/>
                <w:szCs w:val="22"/>
                <w:lang w:val="ro-RO"/>
              </w:rPr>
              <w:t xml:space="preserve"> </w:t>
            </w:r>
            <w:r w:rsidRPr="00B66894">
              <w:rPr>
                <w:rFonts w:ascii="Trebuchet MS" w:eastAsia="MS Mincho" w:hAnsi="Trebuchet MS" w:cs="Arial"/>
                <w:sz w:val="22"/>
                <w:szCs w:val="22"/>
                <w:lang w:val="ro-RO"/>
              </w:rPr>
              <w:t>Nu se vor analiza cheltuielile efectuate exclusiv în beneficiul managementului/administrării proiectului.</w:t>
            </w:r>
          </w:p>
        </w:tc>
        <w:tc>
          <w:tcPr>
            <w:tcW w:w="1080" w:type="dxa"/>
          </w:tcPr>
          <w:p w:rsidR="00D01D77" w:rsidRPr="00B66894" w:rsidRDefault="00FF6398" w:rsidP="00D01D77">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lastRenderedPageBreak/>
              <w:t>3</w:t>
            </w:r>
          </w:p>
        </w:tc>
      </w:tr>
      <w:tr w:rsidR="00B66894" w:rsidRPr="00B66894" w:rsidTr="00172B35">
        <w:tc>
          <w:tcPr>
            <w:tcW w:w="720" w:type="dxa"/>
          </w:tcPr>
          <w:p w:rsidR="00ED1F81" w:rsidRPr="00B66894" w:rsidRDefault="00ED1F81" w:rsidP="00ED1F81">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lastRenderedPageBreak/>
              <w:t>3.3</w:t>
            </w:r>
          </w:p>
        </w:tc>
        <w:tc>
          <w:tcPr>
            <w:tcW w:w="6030" w:type="dxa"/>
            <w:vAlign w:val="center"/>
          </w:tcPr>
          <w:p w:rsidR="00ED1F81" w:rsidRPr="00B66894" w:rsidRDefault="00ED1F81" w:rsidP="00ED1F81">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Resursele umane (număr persoane, experiența profesională a acestora, implicarea acestora în proiect) sunt adecvate în raport cu activitățile propuse și rezultatele așteptate.</w:t>
            </w:r>
          </w:p>
        </w:tc>
        <w:tc>
          <w:tcPr>
            <w:tcW w:w="6570" w:type="dxa"/>
          </w:tcPr>
          <w:p w:rsidR="00ED1F81" w:rsidRPr="00B66894" w:rsidRDefault="00ED1F81" w:rsidP="00ED1F81">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Pozițiile membrilor echipei de management a proiectului sunt justificate, având atribuții individuale, care nu se suprapun, chiar dacă proiectul se implementează în parteneriat sau se apelează la externalizare;</w:t>
            </w:r>
          </w:p>
          <w:p w:rsidR="00ED1F81" w:rsidRPr="00B66894" w:rsidRDefault="00ED1F81" w:rsidP="00ED1F81">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Echipa de implementare a proiectului este adecvată în raport cu planul de implementare a proiectului și cu rezultatele estimate;</w:t>
            </w:r>
          </w:p>
          <w:p w:rsidR="00ED1F81" w:rsidRPr="00B66894" w:rsidRDefault="00ED1F81" w:rsidP="00ED1F81">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Implicarea în proiect a tuturor membrilor echipei este adecvată realizărilor propuse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planificării </w:t>
            </w:r>
            <w:proofErr w:type="spellStart"/>
            <w:r w:rsidRPr="00B66894">
              <w:rPr>
                <w:rFonts w:ascii="Trebuchet MS" w:eastAsia="MS Mincho" w:hAnsi="Trebuchet MS" w:cs="Arial"/>
                <w:sz w:val="22"/>
                <w:szCs w:val="22"/>
                <w:lang w:val="ro-RO"/>
              </w:rPr>
              <w:t>activităţilor</w:t>
            </w:r>
            <w:proofErr w:type="spellEnd"/>
            <w:r w:rsidRPr="00B66894">
              <w:rPr>
                <w:rFonts w:ascii="Trebuchet MS" w:eastAsia="MS Mincho" w:hAnsi="Trebuchet MS" w:cs="Arial"/>
                <w:sz w:val="22"/>
                <w:szCs w:val="22"/>
                <w:lang w:val="ro-RO"/>
              </w:rPr>
              <w:t xml:space="preserve"> (activitatea membrilor echipei de proiect este eficientă)</w:t>
            </w:r>
          </w:p>
        </w:tc>
        <w:tc>
          <w:tcPr>
            <w:tcW w:w="1080" w:type="dxa"/>
          </w:tcPr>
          <w:p w:rsidR="00ED1F81" w:rsidRPr="00B66894" w:rsidRDefault="002E680F" w:rsidP="00ED1F81">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7</w:t>
            </w:r>
          </w:p>
        </w:tc>
      </w:tr>
      <w:tr w:rsidR="00B66894" w:rsidRPr="00B66894" w:rsidTr="00172B35">
        <w:tc>
          <w:tcPr>
            <w:tcW w:w="720" w:type="dxa"/>
          </w:tcPr>
          <w:p w:rsidR="00C232EA" w:rsidRPr="00B66894" w:rsidRDefault="00C232EA" w:rsidP="00FF6398">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3.</w:t>
            </w:r>
            <w:r w:rsidR="00FF6398" w:rsidRPr="00B66894">
              <w:rPr>
                <w:rFonts w:ascii="Trebuchet MS" w:eastAsia="MS Mincho" w:hAnsi="Trebuchet MS" w:cs="Arial"/>
                <w:sz w:val="22"/>
                <w:szCs w:val="22"/>
                <w:lang w:val="ro-RO"/>
              </w:rPr>
              <w:t>4</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Resursele materiale sunt adecvate ca natură, structură şi dimensiune în raport cu activitățile propuse și rezultatele așteptate.</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Resursele materiale puse la dispoziție de solicitant sunt utile pentru buna implementare a proiectului (sedii, echipamente IT, mijloace de transport etc.); </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Necesitatea resurselor materiale ce urmează a fi achiziționate din bugetul proiectului este justificată și contribuie la buna implementare a acestuia (sedii, echipamente IT, mijloace de transport etc.).</w:t>
            </w:r>
          </w:p>
        </w:tc>
        <w:tc>
          <w:tcPr>
            <w:tcW w:w="1080" w:type="dxa"/>
          </w:tcPr>
          <w:p w:rsidR="00C232EA" w:rsidRPr="00B66894" w:rsidRDefault="002E680F"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6</w:t>
            </w:r>
          </w:p>
        </w:tc>
      </w:tr>
      <w:tr w:rsidR="00B66894" w:rsidRPr="00B66894" w:rsidTr="00172B35">
        <w:tc>
          <w:tcPr>
            <w:tcW w:w="720" w:type="dxa"/>
          </w:tcPr>
          <w:p w:rsidR="00C232EA" w:rsidRPr="00B66894" w:rsidRDefault="00C232EA" w:rsidP="003E2FCC">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lastRenderedPageBreak/>
              <w:t>3.</w:t>
            </w:r>
            <w:r w:rsidR="00F321E9" w:rsidRPr="00B66894">
              <w:rPr>
                <w:rFonts w:ascii="Trebuchet MS" w:eastAsia="MS Mincho" w:hAnsi="Trebuchet MS" w:cs="Arial"/>
                <w:sz w:val="22"/>
                <w:szCs w:val="22"/>
                <w:lang w:val="ro-RO"/>
              </w:rPr>
              <w:t>5</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Planificarea activităților proiectului este raţională în raport cu natura activităților propuse și cu rezultatele așteptate.</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Planificarea activităţilor se face în funcţie de natura acestora, succesiunea lor este logică; </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Termenele de realizare ţin cont de durata de obţinere a rezultatelor şi de resursele puse la dispoziţie prin proiect</w:t>
            </w:r>
          </w:p>
        </w:tc>
        <w:tc>
          <w:tcPr>
            <w:tcW w:w="1080" w:type="dxa"/>
          </w:tcPr>
          <w:p w:rsidR="00C232EA" w:rsidRPr="00B66894" w:rsidRDefault="0062308B"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6</w:t>
            </w:r>
          </w:p>
        </w:tc>
      </w:tr>
      <w:tr w:rsidR="00B66894" w:rsidRPr="00B66894" w:rsidTr="00172B35">
        <w:tc>
          <w:tcPr>
            <w:tcW w:w="720" w:type="dxa"/>
          </w:tcPr>
          <w:p w:rsidR="00F321E9" w:rsidRPr="00B66894" w:rsidRDefault="00F321E9" w:rsidP="00F321E9">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3.6</w:t>
            </w:r>
          </w:p>
        </w:tc>
        <w:tc>
          <w:tcPr>
            <w:tcW w:w="6030" w:type="dxa"/>
            <w:vAlign w:val="center"/>
          </w:tcPr>
          <w:p w:rsidR="00F321E9" w:rsidRPr="00B66894" w:rsidRDefault="00F321E9" w:rsidP="00F321E9">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 xml:space="preserve">Resursele care vor fi </w:t>
            </w:r>
            <w:proofErr w:type="spellStart"/>
            <w:r w:rsidRPr="00B66894">
              <w:rPr>
                <w:rFonts w:ascii="Trebuchet MS" w:hAnsi="Trebuchet MS" w:cs="Arial"/>
                <w:sz w:val="22"/>
                <w:szCs w:val="22"/>
                <w:lang w:val="ro-RO"/>
              </w:rPr>
              <w:t>achizitionate</w:t>
            </w:r>
            <w:proofErr w:type="spellEnd"/>
            <w:r w:rsidRPr="00B66894">
              <w:rPr>
                <w:rFonts w:ascii="Trebuchet MS" w:hAnsi="Trebuchet MS" w:cs="Arial"/>
                <w:sz w:val="22"/>
                <w:szCs w:val="22"/>
                <w:lang w:val="ro-RO"/>
              </w:rPr>
              <w:t xml:space="preserve"> sunt justificate în raport cu activitățile </w:t>
            </w:r>
            <w:proofErr w:type="spellStart"/>
            <w:r w:rsidRPr="00B66894">
              <w:rPr>
                <w:rFonts w:ascii="Trebuchet MS" w:hAnsi="Trebuchet MS" w:cs="Arial"/>
                <w:sz w:val="22"/>
                <w:szCs w:val="22"/>
                <w:lang w:val="ro-RO"/>
              </w:rPr>
              <w:t>şi</w:t>
            </w:r>
            <w:proofErr w:type="spellEnd"/>
            <w:r w:rsidRPr="00B66894">
              <w:rPr>
                <w:rFonts w:ascii="Trebuchet MS" w:hAnsi="Trebuchet MS" w:cs="Arial"/>
                <w:sz w:val="22"/>
                <w:szCs w:val="22"/>
                <w:lang w:val="ro-RO"/>
              </w:rPr>
              <w:t xml:space="preserve"> cu rezultatele proiectului.</w:t>
            </w:r>
          </w:p>
        </w:tc>
        <w:tc>
          <w:tcPr>
            <w:tcW w:w="6570" w:type="dxa"/>
          </w:tcPr>
          <w:p w:rsidR="00F321E9" w:rsidRPr="00B66894" w:rsidRDefault="00F321E9" w:rsidP="0062308B">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 xml:space="preserve">Este justificată </w:t>
            </w:r>
            <w:proofErr w:type="spellStart"/>
            <w:r w:rsidRPr="00B66894">
              <w:rPr>
                <w:rFonts w:ascii="Trebuchet MS" w:eastAsia="MS Mincho" w:hAnsi="Trebuchet MS" w:cs="Arial"/>
                <w:sz w:val="22"/>
                <w:szCs w:val="22"/>
                <w:lang w:val="ro-RO"/>
              </w:rPr>
              <w:t>achizitia</w:t>
            </w:r>
            <w:proofErr w:type="spellEnd"/>
            <w:r w:rsidRPr="00B66894">
              <w:rPr>
                <w:rFonts w:ascii="Trebuchet MS" w:eastAsia="MS Mincho" w:hAnsi="Trebuchet MS" w:cs="Arial"/>
                <w:sz w:val="22"/>
                <w:szCs w:val="22"/>
                <w:lang w:val="ro-RO"/>
              </w:rPr>
              <w:t xml:space="preserve">, în raport  cu </w:t>
            </w:r>
            <w:proofErr w:type="spellStart"/>
            <w:r w:rsidRPr="00B66894">
              <w:rPr>
                <w:rFonts w:ascii="Trebuchet MS" w:eastAsia="MS Mincho" w:hAnsi="Trebuchet MS" w:cs="Arial"/>
                <w:sz w:val="22"/>
                <w:szCs w:val="22"/>
                <w:lang w:val="ro-RO"/>
              </w:rPr>
              <w:t>activităţile</w:t>
            </w:r>
            <w:proofErr w:type="spellEnd"/>
            <w:r w:rsidRPr="00B66894">
              <w:rPr>
                <w:rFonts w:ascii="Trebuchet MS" w:eastAsia="MS Mincho" w:hAnsi="Trebuchet MS" w:cs="Arial"/>
                <w:sz w:val="22"/>
                <w:szCs w:val="22"/>
                <w:lang w:val="ro-RO"/>
              </w:rPr>
              <w:t xml:space="preserve"> proiectului </w:t>
            </w:r>
            <w:proofErr w:type="spellStart"/>
            <w:r w:rsidRPr="00B66894">
              <w:rPr>
                <w:rFonts w:ascii="Trebuchet MS" w:eastAsia="MS Mincho" w:hAnsi="Trebuchet MS" w:cs="Arial"/>
                <w:sz w:val="22"/>
                <w:szCs w:val="22"/>
                <w:lang w:val="ro-RO"/>
              </w:rPr>
              <w:t>şi</w:t>
            </w:r>
            <w:proofErr w:type="spellEnd"/>
            <w:r w:rsidRPr="00B66894">
              <w:rPr>
                <w:rFonts w:ascii="Trebuchet MS" w:eastAsia="MS Mincho" w:hAnsi="Trebuchet MS" w:cs="Arial"/>
                <w:sz w:val="22"/>
                <w:szCs w:val="22"/>
                <w:lang w:val="ro-RO"/>
              </w:rPr>
              <w:t xml:space="preserve"> cu resursele existente la solicitant.</w:t>
            </w:r>
          </w:p>
        </w:tc>
        <w:tc>
          <w:tcPr>
            <w:tcW w:w="1080" w:type="dxa"/>
          </w:tcPr>
          <w:p w:rsidR="00F321E9" w:rsidRPr="00B66894" w:rsidRDefault="002E680F" w:rsidP="00F321E9">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5</w:t>
            </w:r>
          </w:p>
        </w:tc>
      </w:tr>
      <w:tr w:rsidR="00B66894" w:rsidRPr="00B66894" w:rsidTr="00172B35">
        <w:tc>
          <w:tcPr>
            <w:tcW w:w="720" w:type="dxa"/>
            <w:shd w:val="clear" w:color="auto" w:fill="D9E2F3"/>
          </w:tcPr>
          <w:p w:rsidR="00C232EA" w:rsidRPr="00B66894" w:rsidRDefault="00C232EA" w:rsidP="00172B35">
            <w:pPr>
              <w:spacing w:line="276" w:lineRule="auto"/>
              <w:jc w:val="both"/>
              <w:rPr>
                <w:rFonts w:ascii="Trebuchet MS" w:eastAsia="MS Mincho" w:hAnsi="Trebuchet MS" w:cs="Arial"/>
                <w:b/>
                <w:sz w:val="22"/>
                <w:szCs w:val="22"/>
                <w:lang w:val="ro-RO"/>
              </w:rPr>
            </w:pPr>
            <w:r w:rsidRPr="00B66894">
              <w:rPr>
                <w:rFonts w:ascii="Trebuchet MS" w:eastAsia="MS Mincho" w:hAnsi="Trebuchet MS" w:cs="Arial"/>
                <w:b/>
                <w:sz w:val="22"/>
                <w:szCs w:val="22"/>
                <w:lang w:val="ro-RO"/>
              </w:rPr>
              <w:t>4</w:t>
            </w:r>
          </w:p>
        </w:tc>
        <w:tc>
          <w:tcPr>
            <w:tcW w:w="6030" w:type="dxa"/>
            <w:shd w:val="clear" w:color="auto" w:fill="D9E2F3"/>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b/>
                <w:bCs/>
                <w:sz w:val="22"/>
                <w:szCs w:val="22"/>
                <w:lang w:val="ro-RO"/>
              </w:rPr>
              <w:t xml:space="preserve">SUSTENABILITATE </w:t>
            </w:r>
            <w:r w:rsidRPr="00B66894">
              <w:rPr>
                <w:rFonts w:ascii="Trebuchet MS" w:hAnsi="Trebuchet MS" w:cs="Arial"/>
                <w:sz w:val="22"/>
                <w:szCs w:val="22"/>
                <w:lang w:val="ro-RO"/>
              </w:rPr>
              <w:t>– măsura în care proiectul asigură continuarea efectelor sale şi valorificarea rezultatelor obținute după încetarea sursei de finanţare</w:t>
            </w:r>
          </w:p>
        </w:tc>
        <w:tc>
          <w:tcPr>
            <w:tcW w:w="6570" w:type="dxa"/>
            <w:shd w:val="clear" w:color="auto" w:fill="D9E2F3"/>
          </w:tcPr>
          <w:p w:rsidR="00C232EA" w:rsidRPr="00B66894" w:rsidRDefault="002C5B41" w:rsidP="00172B35">
            <w:pPr>
              <w:spacing w:line="276" w:lineRule="auto"/>
              <w:jc w:val="both"/>
              <w:rPr>
                <w:rFonts w:ascii="Trebuchet MS" w:eastAsia="MS Mincho" w:hAnsi="Trebuchet MS" w:cs="Arial"/>
                <w:sz w:val="22"/>
                <w:szCs w:val="22"/>
                <w:lang w:val="ro-RO"/>
              </w:rPr>
            </w:pPr>
            <w:r w:rsidRPr="00B66894">
              <w:rPr>
                <w:rFonts w:ascii="Trebuchet MS" w:eastAsia="Calibri" w:hAnsi="Trebuchet MS" w:cs="Arial"/>
                <w:b/>
                <w:i/>
                <w:sz w:val="22"/>
                <w:szCs w:val="22"/>
                <w:lang w:val="ro-RO"/>
              </w:rPr>
              <w:t xml:space="preserve">Dacă scorul </w:t>
            </w:r>
            <w:proofErr w:type="spellStart"/>
            <w:r w:rsidRPr="00B66894">
              <w:rPr>
                <w:rFonts w:ascii="Trebuchet MS" w:eastAsia="Calibri" w:hAnsi="Trebuchet MS" w:cs="Arial"/>
                <w:b/>
                <w:i/>
                <w:sz w:val="22"/>
                <w:szCs w:val="22"/>
                <w:lang w:val="ro-RO"/>
              </w:rPr>
              <w:t>obţinut</w:t>
            </w:r>
            <w:proofErr w:type="spellEnd"/>
            <w:r w:rsidRPr="00B66894">
              <w:rPr>
                <w:rFonts w:ascii="Trebuchet MS" w:eastAsia="Calibri" w:hAnsi="Trebuchet MS" w:cs="Arial"/>
                <w:b/>
                <w:i/>
                <w:sz w:val="22"/>
                <w:szCs w:val="22"/>
                <w:lang w:val="ro-RO"/>
              </w:rPr>
              <w:t xml:space="preserve"> la acest criteriu nu este de minimum 7 puncte, proiectul nu va mai fi evaluat în continuare </w:t>
            </w:r>
            <w:proofErr w:type="spellStart"/>
            <w:r w:rsidRPr="00B66894">
              <w:rPr>
                <w:rFonts w:ascii="Trebuchet MS" w:eastAsia="Calibri" w:hAnsi="Trebuchet MS" w:cs="Arial"/>
                <w:b/>
                <w:i/>
                <w:sz w:val="22"/>
                <w:szCs w:val="22"/>
                <w:lang w:val="ro-RO"/>
              </w:rPr>
              <w:t>şi</w:t>
            </w:r>
            <w:proofErr w:type="spellEnd"/>
            <w:r w:rsidRPr="00B66894">
              <w:rPr>
                <w:rFonts w:ascii="Trebuchet MS" w:eastAsia="Calibri" w:hAnsi="Trebuchet MS" w:cs="Arial"/>
                <w:b/>
                <w:i/>
                <w:sz w:val="22"/>
                <w:szCs w:val="22"/>
                <w:lang w:val="ro-RO"/>
              </w:rPr>
              <w:t xml:space="preserve"> va fi declarat respins, în </w:t>
            </w:r>
            <w:proofErr w:type="spellStart"/>
            <w:r w:rsidRPr="00B66894">
              <w:rPr>
                <w:rFonts w:ascii="Trebuchet MS" w:eastAsia="Calibri" w:hAnsi="Trebuchet MS" w:cs="Arial"/>
                <w:b/>
                <w:i/>
                <w:sz w:val="22"/>
                <w:szCs w:val="22"/>
                <w:lang w:val="ro-RO"/>
              </w:rPr>
              <w:t>situaţia</w:t>
            </w:r>
            <w:proofErr w:type="spellEnd"/>
            <w:r w:rsidRPr="00B66894">
              <w:rPr>
                <w:rFonts w:ascii="Trebuchet MS" w:eastAsia="Calibri" w:hAnsi="Trebuchet MS" w:cs="Arial"/>
                <w:b/>
                <w:i/>
                <w:sz w:val="22"/>
                <w:szCs w:val="22"/>
                <w:lang w:val="ro-RO"/>
              </w:rPr>
              <w:t xml:space="preserve"> în care nu se consideră necesară solicitarea de clarificări.</w:t>
            </w:r>
          </w:p>
        </w:tc>
        <w:tc>
          <w:tcPr>
            <w:tcW w:w="1080" w:type="dxa"/>
            <w:shd w:val="clear" w:color="auto" w:fill="D9E2F3"/>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Max. 10</w:t>
            </w:r>
          </w:p>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Min. 7</w:t>
            </w:r>
          </w:p>
        </w:tc>
      </w:tr>
      <w:tr w:rsidR="00B66894" w:rsidRPr="00B66894" w:rsidTr="00172B35">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4.1</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 xml:space="preserve">Proiectul include activități în timpul implementării care duc la  </w:t>
            </w:r>
            <w:r w:rsidRPr="00B66894">
              <w:rPr>
                <w:rFonts w:ascii="Trebuchet MS" w:hAnsi="Trebuchet MS" w:cs="Arial"/>
                <w:sz w:val="22"/>
                <w:szCs w:val="22"/>
                <w:u w:val="single"/>
                <w:lang w:val="ro-RO"/>
              </w:rPr>
              <w:t>valorificarea rezultatelor</w:t>
            </w:r>
            <w:r w:rsidRPr="00B66894">
              <w:rPr>
                <w:rFonts w:ascii="Trebuchet MS" w:hAnsi="Trebuchet MS" w:cs="Arial"/>
                <w:sz w:val="22"/>
                <w:szCs w:val="22"/>
                <w:lang w:val="ro-RO"/>
              </w:rPr>
              <w:t xml:space="preserve"> proiectului după finalizarea acestuia. </w:t>
            </w:r>
          </w:p>
          <w:p w:rsidR="00C232EA" w:rsidRPr="00B66894" w:rsidRDefault="00C232EA" w:rsidP="00172B35">
            <w:pPr>
              <w:spacing w:line="276" w:lineRule="auto"/>
              <w:jc w:val="both"/>
              <w:rPr>
                <w:rFonts w:ascii="Trebuchet MS" w:hAnsi="Trebuchet MS" w:cs="Arial"/>
                <w:sz w:val="22"/>
                <w:szCs w:val="22"/>
                <w:lang w:val="ro-RO"/>
              </w:rPr>
            </w:pP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bookmarkStart w:id="2" w:name="_GoBack"/>
            <w:bookmarkEnd w:id="2"/>
            <w:r w:rsidRPr="00B66894">
              <w:rPr>
                <w:rFonts w:ascii="Trebuchet MS" w:eastAsia="MS Mincho" w:hAnsi="Trebuchet MS" w:cs="Arial"/>
                <w:sz w:val="22"/>
                <w:szCs w:val="22"/>
                <w:lang w:val="ro-RO"/>
              </w:rPr>
              <w:t xml:space="preserve">Proiectul are prevăzute, din timpul implementării, acţiuni/activităţi care duc la sustenabilitatea proiectului (de exemplu, crearea de parteneriate, implicare în proiect a altor factori interesaţi, alocarea în bugetul viitor a unei sume pentru continuarea activităţii, valorificarea rezultatelor printr-un alt proiect/alte </w:t>
            </w:r>
            <w:proofErr w:type="spellStart"/>
            <w:r w:rsidRPr="00B66894">
              <w:rPr>
                <w:rFonts w:ascii="Trebuchet MS" w:eastAsia="MS Mincho" w:hAnsi="Trebuchet MS" w:cs="Arial"/>
                <w:sz w:val="22"/>
                <w:szCs w:val="22"/>
                <w:lang w:val="ro-RO"/>
              </w:rPr>
              <w:t>activităţi</w:t>
            </w:r>
            <w:proofErr w:type="spellEnd"/>
            <w:r w:rsidRPr="00B66894">
              <w:rPr>
                <w:rFonts w:ascii="Trebuchet MS" w:eastAsia="MS Mincho" w:hAnsi="Trebuchet MS" w:cs="Arial"/>
                <w:sz w:val="22"/>
                <w:szCs w:val="22"/>
                <w:lang w:val="ro-RO"/>
              </w:rPr>
              <w:t xml:space="preserve">, demararea unor </w:t>
            </w:r>
            <w:proofErr w:type="spellStart"/>
            <w:r w:rsidRPr="00B66894">
              <w:rPr>
                <w:rFonts w:ascii="Trebuchet MS" w:eastAsia="MS Mincho" w:hAnsi="Trebuchet MS" w:cs="Arial"/>
                <w:sz w:val="22"/>
                <w:szCs w:val="22"/>
                <w:lang w:val="ro-RO"/>
              </w:rPr>
              <w:t>activităţi</w:t>
            </w:r>
            <w:proofErr w:type="spellEnd"/>
            <w:r w:rsidRPr="00B66894">
              <w:rPr>
                <w:rFonts w:ascii="Trebuchet MS" w:eastAsia="MS Mincho" w:hAnsi="Trebuchet MS" w:cs="Arial"/>
                <w:sz w:val="22"/>
                <w:szCs w:val="22"/>
                <w:lang w:val="ro-RO"/>
              </w:rPr>
              <w:t xml:space="preserve"> care să continue proiectul prezent etc.);</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Planul de implementare al proiectului include etapele de validare / avizare / aprobare a rezultatelor imediate de către stakeholderi, ca premisă a asigurării sustenabilității.</w:t>
            </w:r>
          </w:p>
        </w:tc>
        <w:tc>
          <w:tcPr>
            <w:tcW w:w="1080" w:type="dxa"/>
          </w:tcPr>
          <w:p w:rsidR="00C232EA" w:rsidRPr="00B66894" w:rsidRDefault="00E91201"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6</w:t>
            </w:r>
          </w:p>
        </w:tc>
      </w:tr>
      <w:tr w:rsidR="00B66894" w:rsidRPr="00B66894" w:rsidTr="00172B35">
        <w:trPr>
          <w:trHeight w:val="1727"/>
        </w:trPr>
        <w:tc>
          <w:tcPr>
            <w:tcW w:w="720" w:type="dxa"/>
          </w:tcPr>
          <w:p w:rsidR="00C232EA" w:rsidRPr="00B66894" w:rsidRDefault="00C232EA"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lastRenderedPageBreak/>
              <w:t>4.2</w:t>
            </w:r>
          </w:p>
        </w:tc>
        <w:tc>
          <w:tcPr>
            <w:tcW w:w="6030" w:type="dxa"/>
            <w:vAlign w:val="center"/>
          </w:tcPr>
          <w:p w:rsidR="00C232EA" w:rsidRPr="00B66894" w:rsidRDefault="00C232EA" w:rsidP="00172B35">
            <w:pPr>
              <w:spacing w:line="276" w:lineRule="auto"/>
              <w:jc w:val="both"/>
              <w:rPr>
                <w:rFonts w:ascii="Trebuchet MS" w:hAnsi="Trebuchet MS" w:cs="Arial"/>
                <w:sz w:val="22"/>
                <w:szCs w:val="22"/>
                <w:lang w:val="ro-RO"/>
              </w:rPr>
            </w:pPr>
            <w:r w:rsidRPr="00B66894">
              <w:rPr>
                <w:rFonts w:ascii="Trebuchet MS" w:hAnsi="Trebuchet MS" w:cs="Arial"/>
                <w:sz w:val="22"/>
                <w:szCs w:val="22"/>
                <w:lang w:val="ro-RO"/>
              </w:rPr>
              <w:t xml:space="preserve">Proiectul include activități în timpul implementării care duc la  </w:t>
            </w:r>
            <w:r w:rsidRPr="00B66894">
              <w:rPr>
                <w:rFonts w:ascii="Trebuchet MS" w:hAnsi="Trebuchet MS" w:cs="Arial"/>
                <w:sz w:val="22"/>
                <w:szCs w:val="22"/>
                <w:u w:val="single"/>
                <w:lang w:val="ro-RO"/>
              </w:rPr>
              <w:t>transferabilitatea</w:t>
            </w:r>
            <w:r w:rsidRPr="00B66894">
              <w:rPr>
                <w:rFonts w:ascii="Trebuchet MS" w:hAnsi="Trebuchet MS" w:cs="Arial"/>
                <w:sz w:val="22"/>
                <w:szCs w:val="22"/>
                <w:lang w:val="ro-RO"/>
              </w:rPr>
              <w:t xml:space="preserve"> rezultatelor proiectului către alt grup țintă/ alt sector etc. </w:t>
            </w:r>
          </w:p>
        </w:tc>
        <w:tc>
          <w:tcPr>
            <w:tcW w:w="6570" w:type="dxa"/>
          </w:tcPr>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Diseminarea rezultatelor către alte entităţi (de exemplu metodologii, materiale de instruire, curricula etc.);</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Utilizarea rezultatelor proiectului în activităţi/proiecte ulterioare;</w:t>
            </w:r>
          </w:p>
          <w:p w:rsidR="00C232EA" w:rsidRPr="00B66894" w:rsidRDefault="00C232EA" w:rsidP="00C232EA">
            <w:pPr>
              <w:numPr>
                <w:ilvl w:val="0"/>
                <w:numId w:val="1"/>
              </w:numPr>
              <w:spacing w:after="120" w:line="276" w:lineRule="auto"/>
              <w:ind w:left="371" w:hanging="283"/>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Proiectul și/sau rezultatele obținute în urma implementării acestuia sunt multiplicate la diferite niveluri (local, regional, sectorial, național).</w:t>
            </w:r>
          </w:p>
        </w:tc>
        <w:tc>
          <w:tcPr>
            <w:tcW w:w="1080" w:type="dxa"/>
          </w:tcPr>
          <w:p w:rsidR="00C232EA" w:rsidRPr="00B66894" w:rsidRDefault="00E91201" w:rsidP="00172B35">
            <w:pPr>
              <w:spacing w:line="276" w:lineRule="auto"/>
              <w:jc w:val="both"/>
              <w:rPr>
                <w:rFonts w:ascii="Trebuchet MS" w:eastAsia="MS Mincho" w:hAnsi="Trebuchet MS" w:cs="Arial"/>
                <w:sz w:val="22"/>
                <w:szCs w:val="22"/>
                <w:lang w:val="ro-RO"/>
              </w:rPr>
            </w:pPr>
            <w:r w:rsidRPr="00B66894">
              <w:rPr>
                <w:rFonts w:ascii="Trebuchet MS" w:eastAsia="MS Mincho" w:hAnsi="Trebuchet MS" w:cs="Arial"/>
                <w:sz w:val="22"/>
                <w:szCs w:val="22"/>
                <w:lang w:val="ro-RO"/>
              </w:rPr>
              <w:t>4</w:t>
            </w:r>
          </w:p>
        </w:tc>
      </w:tr>
    </w:tbl>
    <w:p w:rsidR="003E5104" w:rsidRPr="00B66894" w:rsidRDefault="003E5104">
      <w:pPr>
        <w:rPr>
          <w:rFonts w:ascii="Trebuchet MS" w:hAnsi="Trebuchet MS"/>
          <w:sz w:val="22"/>
          <w:szCs w:val="22"/>
        </w:rPr>
      </w:pPr>
    </w:p>
    <w:sectPr w:rsidR="003E5104" w:rsidRPr="00B66894" w:rsidSect="00C232EA">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821" w:rsidRDefault="00791821" w:rsidP="00C232EA">
      <w:r>
        <w:separator/>
      </w:r>
    </w:p>
  </w:endnote>
  <w:endnote w:type="continuationSeparator" w:id="0">
    <w:p w:rsidR="00791821" w:rsidRDefault="00791821" w:rsidP="00C23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821" w:rsidRDefault="00791821" w:rsidP="00C232EA">
      <w:r>
        <w:separator/>
      </w:r>
    </w:p>
  </w:footnote>
  <w:footnote w:type="continuationSeparator" w:id="0">
    <w:p w:rsidR="00791821" w:rsidRDefault="00791821" w:rsidP="00C232EA">
      <w:r>
        <w:continuationSeparator/>
      </w:r>
    </w:p>
  </w:footnote>
  <w:footnote w:id="1">
    <w:p w:rsidR="00C232EA" w:rsidRPr="00973A5B" w:rsidRDefault="00C232EA" w:rsidP="00C232EA">
      <w:pPr>
        <w:pStyle w:val="Listparagraf"/>
        <w:ind w:left="-426" w:firstLine="426"/>
        <w:rPr>
          <w:rFonts w:asciiTheme="minorHAnsi" w:hAnsiTheme="minorHAnsi" w:cs="Arial"/>
          <w:color w:val="244061" w:themeColor="accent1" w:themeShade="80"/>
          <w:lang w:val="ro-RO"/>
        </w:rPr>
      </w:pPr>
      <w:r w:rsidRPr="00973A5B">
        <w:rPr>
          <w:rStyle w:val="Referinnotdesubsol"/>
          <w:rFonts w:asciiTheme="minorHAnsi" w:hAnsiTheme="minorHAnsi" w:cs="Arial"/>
          <w:color w:val="244061" w:themeColor="accent1" w:themeShade="80"/>
          <w:lang w:val="ro-RO"/>
        </w:rPr>
        <w:footnoteRef/>
      </w:r>
      <w:r w:rsidRPr="00973A5B">
        <w:rPr>
          <w:rFonts w:asciiTheme="minorHAnsi" w:hAnsiTheme="minorHAnsi" w:cs="Arial"/>
          <w:color w:val="244061" w:themeColor="accent1" w:themeShade="80"/>
          <w:lang w:val="ro-RO"/>
        </w:rPr>
        <w:t xml:space="preserve"> Se va face referire, după caz, la documente strategice prevăzute în Ghidul Solicitantului</w:t>
      </w:r>
      <w:r w:rsidRPr="00973A5B">
        <w:rPr>
          <w:rFonts w:asciiTheme="minorHAnsi" w:eastAsia="Times New Roman" w:hAnsiTheme="minorHAnsi" w:cs="Arial"/>
          <w:color w:val="244061" w:themeColor="accent1" w:themeShade="80"/>
          <w:lang w:val="ro-RO"/>
        </w:rPr>
        <w:t>.</w:t>
      </w:r>
    </w:p>
  </w:footnote>
  <w:footnote w:id="2">
    <w:p w:rsidR="00D01D77" w:rsidRPr="00633F7C" w:rsidDel="004A3413" w:rsidRDefault="00D01D77" w:rsidP="00D01D77">
      <w:pPr>
        <w:pStyle w:val="Textnotdesubsol"/>
        <w:spacing w:after="0" w:line="240" w:lineRule="auto"/>
        <w:ind w:left="0"/>
        <w:rPr>
          <w:del w:id="1" w:author="author" w:date="2017-05-11T17:53:00Z"/>
          <w:rFonts w:cs="Arial"/>
          <w:color w:val="244061" w:themeColor="accent1" w:themeShade="80"/>
          <w:sz w:val="18"/>
          <w:szCs w:val="18"/>
          <w:lang w:val="ro-RO"/>
        </w:rPr>
      </w:pPr>
      <w:r w:rsidRPr="006469D7">
        <w:rPr>
          <w:rStyle w:val="Referinnotdesubsol"/>
        </w:rPr>
        <w:t>11</w:t>
      </w:r>
      <w:r>
        <w:rPr>
          <w:lang w:val="ro-RO"/>
        </w:rPr>
        <w:t xml:space="preserve"> </w:t>
      </w:r>
      <w:r>
        <w:rPr>
          <w:lang w:val="ro-RO"/>
        </w:rPr>
        <w:t>v</w:t>
      </w:r>
      <w:r>
        <w:rPr>
          <w:rFonts w:cs="Arial"/>
          <w:color w:val="244061" w:themeColor="accent1" w:themeShade="80"/>
          <w:sz w:val="18"/>
          <w:szCs w:val="18"/>
          <w:lang w:val="ro-RO"/>
        </w:rPr>
        <w:t xml:space="preserve">erificarea costurilor nu se aplica </w:t>
      </w:r>
      <w:proofErr w:type="spellStart"/>
      <w:r w:rsidRPr="00285424">
        <w:rPr>
          <w:rFonts w:cstheme="minorHAnsi"/>
          <w:color w:val="000000" w:themeColor="text1"/>
        </w:rPr>
        <w:t>cheltuielil</w:t>
      </w:r>
      <w:proofErr w:type="spellEnd"/>
      <w:r>
        <w:rPr>
          <w:rFonts w:cstheme="minorHAnsi"/>
          <w:color w:val="000000" w:themeColor="text1"/>
          <w:lang w:val="ro-RO"/>
        </w:rPr>
        <w:t>or</w:t>
      </w:r>
      <w:r w:rsidRPr="00285424">
        <w:rPr>
          <w:rFonts w:cstheme="minorHAnsi"/>
          <w:color w:val="000000" w:themeColor="text1"/>
        </w:rPr>
        <w:t xml:space="preserve"> </w:t>
      </w:r>
      <w:proofErr w:type="spellStart"/>
      <w:r w:rsidRPr="00285424">
        <w:rPr>
          <w:rFonts w:cstheme="minorHAnsi"/>
          <w:color w:val="000000" w:themeColor="text1"/>
        </w:rPr>
        <w:t>indirecte</w:t>
      </w:r>
      <w:proofErr w:type="spellEnd"/>
      <w:r w:rsidRPr="00285424">
        <w:rPr>
          <w:rFonts w:cstheme="minorHAnsi"/>
          <w:color w:val="000000" w:themeColor="text1"/>
        </w:rPr>
        <w:t xml:space="preserve"> </w:t>
      </w:r>
      <w:r>
        <w:rPr>
          <w:rFonts w:cstheme="minorHAnsi"/>
          <w:color w:val="000000" w:themeColor="text1"/>
          <w:lang w:val="ro-RO"/>
        </w:rPr>
        <w:t>d</w:t>
      </w:r>
      <w:r>
        <w:rPr>
          <w:rFonts w:cstheme="minorHAnsi"/>
          <w:color w:val="000000" w:themeColor="text1"/>
        </w:rPr>
        <w:t>i</w:t>
      </w:r>
      <w:r w:rsidRPr="00285424">
        <w:rPr>
          <w:rFonts w:cstheme="minorHAnsi"/>
          <w:color w:val="000000" w:themeColor="text1"/>
        </w:rPr>
        <w:t xml:space="preserve">n </w:t>
      </w:r>
      <w:proofErr w:type="spellStart"/>
      <w:r w:rsidRPr="00285424">
        <w:rPr>
          <w:rFonts w:cstheme="minorHAnsi"/>
          <w:color w:val="000000" w:themeColor="text1"/>
        </w:rPr>
        <w:t>bugetul</w:t>
      </w:r>
      <w:proofErr w:type="spellEnd"/>
      <w:r w:rsidRPr="00285424">
        <w:rPr>
          <w:rFonts w:cstheme="minorHAnsi"/>
          <w:color w:val="000000" w:themeColor="text1"/>
        </w:rPr>
        <w:t xml:space="preserve"> </w:t>
      </w:r>
      <w:proofErr w:type="spellStart"/>
      <w:r w:rsidRPr="00285424">
        <w:rPr>
          <w:rFonts w:cstheme="minorHAnsi"/>
          <w:color w:val="000000" w:themeColor="text1"/>
        </w:rPr>
        <w:t>proiectului</w:t>
      </w:r>
      <w:proofErr w:type="spellEnd"/>
      <w:r w:rsidRPr="00285424">
        <w:rPr>
          <w:rFonts w:cstheme="minorHAnsi"/>
          <w:color w:val="000000" w:themeColor="text1"/>
        </w:rPr>
        <w:t xml:space="preserve">, </w:t>
      </w:r>
      <w:r>
        <w:rPr>
          <w:rFonts w:cstheme="minorHAnsi"/>
          <w:color w:val="000000" w:themeColor="text1"/>
          <w:lang w:val="ro-RO"/>
        </w:rPr>
        <w:t>care sunt</w:t>
      </w:r>
      <w:r w:rsidRPr="00285424">
        <w:rPr>
          <w:rFonts w:cstheme="minorHAnsi"/>
          <w:color w:val="000000" w:themeColor="text1"/>
        </w:rPr>
        <w:t xml:space="preserve"> </w:t>
      </w:r>
      <w:proofErr w:type="spellStart"/>
      <w:r w:rsidRPr="00285424">
        <w:rPr>
          <w:rFonts w:cstheme="minorHAnsi"/>
          <w:color w:val="000000" w:themeColor="text1"/>
        </w:rPr>
        <w:t>stabilite</w:t>
      </w:r>
      <w:proofErr w:type="spellEnd"/>
      <w:r w:rsidRPr="00285424">
        <w:rPr>
          <w:rFonts w:cstheme="minorHAnsi"/>
          <w:color w:val="000000" w:themeColor="text1"/>
        </w:rPr>
        <w:t xml:space="preserve"> </w:t>
      </w:r>
      <w:proofErr w:type="spellStart"/>
      <w:r w:rsidRPr="00285424">
        <w:rPr>
          <w:rFonts w:cstheme="minorHAnsi"/>
          <w:color w:val="000000" w:themeColor="text1"/>
        </w:rPr>
        <w:t>ca</w:t>
      </w:r>
      <w:proofErr w:type="spellEnd"/>
      <w:r w:rsidRPr="00285424">
        <w:rPr>
          <w:rFonts w:cstheme="minorHAnsi"/>
          <w:color w:val="000000" w:themeColor="text1"/>
        </w:rPr>
        <w:t xml:space="preserve"> rata </w:t>
      </w:r>
      <w:proofErr w:type="spellStart"/>
      <w:r w:rsidRPr="00285424">
        <w:rPr>
          <w:rFonts w:cstheme="minorHAnsi"/>
          <w:color w:val="000000" w:themeColor="text1"/>
        </w:rPr>
        <w:t>forfetară</w:t>
      </w:r>
      <w:proofErr w:type="spellEnd"/>
      <w:r w:rsidRPr="00285424">
        <w:rPr>
          <w:rFonts w:cstheme="minorHAnsi"/>
          <w:color w:val="000000" w:themeColor="text1"/>
        </w:rPr>
        <w:t xml:space="preserve"> de maxim 15% din </w:t>
      </w:r>
      <w:proofErr w:type="spellStart"/>
      <w:r w:rsidRPr="00285424">
        <w:rPr>
          <w:rFonts w:cstheme="minorHAnsi"/>
          <w:color w:val="000000" w:themeColor="text1"/>
        </w:rPr>
        <w:t>costurile</w:t>
      </w:r>
      <w:proofErr w:type="spellEnd"/>
      <w:r w:rsidRPr="00285424">
        <w:rPr>
          <w:rFonts w:cstheme="minorHAnsi"/>
          <w:color w:val="000000" w:themeColor="text1"/>
        </w:rPr>
        <w:t xml:space="preserve"> </w:t>
      </w:r>
      <w:proofErr w:type="spellStart"/>
      <w:r w:rsidRPr="00285424">
        <w:rPr>
          <w:rFonts w:cstheme="minorHAnsi"/>
          <w:color w:val="000000" w:themeColor="text1"/>
        </w:rPr>
        <w:t>directe</w:t>
      </w:r>
      <w:proofErr w:type="spellEnd"/>
      <w:r w:rsidRPr="00285424">
        <w:rPr>
          <w:rFonts w:cstheme="minorHAnsi"/>
          <w:color w:val="000000" w:themeColor="text1"/>
        </w:rPr>
        <w:t xml:space="preserve"> cu </w:t>
      </w:r>
      <w:proofErr w:type="spellStart"/>
      <w:r w:rsidRPr="00285424">
        <w:rPr>
          <w:rFonts w:cstheme="minorHAnsi"/>
          <w:color w:val="000000" w:themeColor="text1"/>
        </w:rPr>
        <w:t>personalul</w:t>
      </w:r>
      <w:proofErr w:type="spellEnd"/>
      <w:r w:rsidRPr="00285424">
        <w:rPr>
          <w:rFonts w:cstheme="minorHAnsi"/>
          <w:color w:val="000000" w:themeColor="text1"/>
        </w:rPr>
        <w:t xml:space="preserve">, </w:t>
      </w:r>
      <w:proofErr w:type="spellStart"/>
      <w:r w:rsidRPr="00285424">
        <w:rPr>
          <w:rFonts w:cstheme="minorHAnsi"/>
          <w:color w:val="000000" w:themeColor="text1"/>
        </w:rPr>
        <w:t>prin</w:t>
      </w:r>
      <w:proofErr w:type="spellEnd"/>
      <w:r w:rsidRPr="00285424">
        <w:rPr>
          <w:rFonts w:cstheme="minorHAnsi"/>
          <w:color w:val="000000" w:themeColor="text1"/>
        </w:rPr>
        <w:t xml:space="preserve"> </w:t>
      </w:r>
      <w:proofErr w:type="spellStart"/>
      <w:r w:rsidRPr="00285424">
        <w:rPr>
          <w:rFonts w:cstheme="minorHAnsi"/>
          <w:color w:val="000000" w:themeColor="text1"/>
        </w:rPr>
        <w:t>aplicarea</w:t>
      </w:r>
      <w:proofErr w:type="spellEnd"/>
      <w:r w:rsidRPr="00285424">
        <w:rPr>
          <w:rFonts w:cstheme="minorHAnsi"/>
          <w:color w:val="000000" w:themeColor="text1"/>
        </w:rPr>
        <w:t xml:space="preserve"> </w:t>
      </w:r>
      <w:proofErr w:type="spellStart"/>
      <w:r w:rsidRPr="00285424">
        <w:rPr>
          <w:rFonts w:cstheme="minorHAnsi"/>
          <w:color w:val="000000" w:themeColor="text1"/>
        </w:rPr>
        <w:t>articolului</w:t>
      </w:r>
      <w:proofErr w:type="spellEnd"/>
      <w:r w:rsidRPr="00285424">
        <w:rPr>
          <w:rFonts w:cstheme="minorHAnsi"/>
          <w:color w:val="000000" w:themeColor="text1"/>
        </w:rPr>
        <w:t xml:space="preserve"> 68 </w:t>
      </w:r>
      <w:proofErr w:type="spellStart"/>
      <w:r w:rsidRPr="00285424">
        <w:rPr>
          <w:rFonts w:cstheme="minorHAnsi"/>
          <w:color w:val="000000" w:themeColor="text1"/>
        </w:rPr>
        <w:t>alineatul</w:t>
      </w:r>
      <w:proofErr w:type="spellEnd"/>
      <w:r w:rsidRPr="00285424">
        <w:rPr>
          <w:rFonts w:cstheme="minorHAnsi"/>
          <w:color w:val="000000" w:themeColor="text1"/>
        </w:rPr>
        <w:t xml:space="preserve"> (1) </w:t>
      </w:r>
      <w:proofErr w:type="spellStart"/>
      <w:r w:rsidRPr="00285424">
        <w:rPr>
          <w:rFonts w:cstheme="minorHAnsi"/>
          <w:color w:val="000000" w:themeColor="text1"/>
        </w:rPr>
        <w:t>litera</w:t>
      </w:r>
      <w:proofErr w:type="spellEnd"/>
      <w:r w:rsidRPr="00285424">
        <w:rPr>
          <w:rFonts w:cstheme="minorHAnsi"/>
          <w:color w:val="000000" w:themeColor="text1"/>
        </w:rPr>
        <w:t xml:space="preserve"> (b) din REGULAMENTUL (UE) NR. 1303/2013 </w:t>
      </w:r>
    </w:p>
  </w:footnote>
  <w:footnote w:id="3">
    <w:p w:rsidR="00D01D77" w:rsidRPr="00633F7C" w:rsidRDefault="00D01D77" w:rsidP="00DA6B48">
      <w:pPr>
        <w:pStyle w:val="Textnotdesubsol"/>
        <w:spacing w:after="0" w:line="240" w:lineRule="auto"/>
        <w:ind w:left="0"/>
        <w:rPr>
          <w:color w:val="244061" w:themeColor="accent1" w:themeShade="80"/>
          <w:sz w:val="18"/>
          <w:szCs w:val="18"/>
          <w:lang w:val="ro-RO"/>
        </w:rPr>
      </w:pPr>
      <w:r w:rsidRPr="00633F7C">
        <w:rPr>
          <w:rStyle w:val="Referinnotdesubsol"/>
          <w:rFonts w:cs="Arial"/>
          <w:color w:val="244061" w:themeColor="accent1" w:themeShade="80"/>
          <w:sz w:val="18"/>
          <w:szCs w:val="18"/>
        </w:rPr>
        <w:footnoteRef/>
      </w:r>
      <w:r w:rsidRPr="00633F7C">
        <w:rPr>
          <w:rFonts w:cs="Arial"/>
          <w:color w:val="244061" w:themeColor="accent1" w:themeShade="80"/>
          <w:sz w:val="18"/>
          <w:szCs w:val="18"/>
        </w:rPr>
        <w:t xml:space="preserve"> </w:t>
      </w:r>
      <w:r w:rsidRPr="00633F7C">
        <w:rPr>
          <w:rFonts w:cs="Arial"/>
          <w:color w:val="244061" w:themeColor="accent1" w:themeShade="80"/>
          <w:sz w:val="18"/>
          <w:szCs w:val="18"/>
          <w:lang w:val="ro-RO"/>
        </w:rPr>
        <w:t>Idem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3122D"/>
    <w:multiLevelType w:val="hybridMultilevel"/>
    <w:tmpl w:val="B91E465C"/>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C1F7B4C"/>
    <w:multiLevelType w:val="hybridMultilevel"/>
    <w:tmpl w:val="DF486176"/>
    <w:lvl w:ilvl="0" w:tplc="60CAA066">
      <w:start w:val="1"/>
      <w:numFmt w:val="bullet"/>
      <w:lvlText w:val=""/>
      <w:lvlJc w:val="left"/>
      <w:pPr>
        <w:ind w:left="1170" w:hanging="360"/>
      </w:pPr>
      <w:rPr>
        <w:rFonts w:ascii="Wingdings 3" w:hAnsi="Wingdings 3" w:hint="default"/>
        <w:color w:val="000000" w:themeColor="text1"/>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CF4"/>
    <w:rsid w:val="000A05E3"/>
    <w:rsid w:val="00160079"/>
    <w:rsid w:val="001C4A88"/>
    <w:rsid w:val="00215960"/>
    <w:rsid w:val="002653F7"/>
    <w:rsid w:val="002710FC"/>
    <w:rsid w:val="002C5B41"/>
    <w:rsid w:val="002E680F"/>
    <w:rsid w:val="003069F1"/>
    <w:rsid w:val="003A71BE"/>
    <w:rsid w:val="003D5D6A"/>
    <w:rsid w:val="003E2FCC"/>
    <w:rsid w:val="003E5104"/>
    <w:rsid w:val="0047300E"/>
    <w:rsid w:val="00536CDF"/>
    <w:rsid w:val="0057348E"/>
    <w:rsid w:val="00592FDB"/>
    <w:rsid w:val="00606FD8"/>
    <w:rsid w:val="0062308B"/>
    <w:rsid w:val="006534ED"/>
    <w:rsid w:val="00682A2A"/>
    <w:rsid w:val="006E61FA"/>
    <w:rsid w:val="00724D78"/>
    <w:rsid w:val="00791821"/>
    <w:rsid w:val="0088752F"/>
    <w:rsid w:val="008F3CF4"/>
    <w:rsid w:val="0092231E"/>
    <w:rsid w:val="00955E39"/>
    <w:rsid w:val="009D29EA"/>
    <w:rsid w:val="00A23F23"/>
    <w:rsid w:val="00A9286F"/>
    <w:rsid w:val="00AA43BE"/>
    <w:rsid w:val="00B15EB4"/>
    <w:rsid w:val="00B62DBD"/>
    <w:rsid w:val="00B66894"/>
    <w:rsid w:val="00C232EA"/>
    <w:rsid w:val="00C67D96"/>
    <w:rsid w:val="00D01D77"/>
    <w:rsid w:val="00D44F72"/>
    <w:rsid w:val="00D77FC6"/>
    <w:rsid w:val="00DB261C"/>
    <w:rsid w:val="00E91201"/>
    <w:rsid w:val="00ED1F81"/>
    <w:rsid w:val="00F321E9"/>
    <w:rsid w:val="00F34E99"/>
    <w:rsid w:val="00F95FB9"/>
    <w:rsid w:val="00FB1110"/>
    <w:rsid w:val="00FF63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47EC98-22F2-431A-A0CE-A121D94F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2EA"/>
    <w:pPr>
      <w:spacing w:after="0" w:line="240" w:lineRule="auto"/>
    </w:pPr>
    <w:rPr>
      <w:rFonts w:ascii="Times New Roman" w:eastAsia="Times New Roman" w:hAnsi="Times New Roman" w:cs="Times New Roman"/>
      <w:sz w:val="24"/>
      <w:szCs w:val="24"/>
      <w:lang w:val="en-GB"/>
    </w:rPr>
  </w:style>
  <w:style w:type="paragraph" w:styleId="Titlu2">
    <w:name w:val="heading 2"/>
    <w:basedOn w:val="Normal"/>
    <w:next w:val="Normal"/>
    <w:link w:val="Titlu2Caracter"/>
    <w:uiPriority w:val="9"/>
    <w:unhideWhenUsed/>
    <w:qFormat/>
    <w:rsid w:val="00C232EA"/>
    <w:pPr>
      <w:keepNext/>
      <w:spacing w:before="240" w:after="60"/>
      <w:outlineLvl w:val="1"/>
    </w:pPr>
    <w:rPr>
      <w:rFonts w:ascii="Cambria" w:hAnsi="Cambria"/>
      <w:b/>
      <w:bCs/>
      <w:i/>
      <w:i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C232EA"/>
    <w:rPr>
      <w:rFonts w:ascii="Cambria" w:eastAsia="Times New Roman" w:hAnsi="Cambria" w:cs="Times New Roman"/>
      <w:b/>
      <w:bCs/>
      <w:i/>
      <w:iCs/>
      <w:sz w:val="28"/>
      <w:szCs w:val="28"/>
      <w:lang w:val="en-GB"/>
    </w:rPr>
  </w:style>
  <w:style w:type="paragraph" w:styleId="Listparagraf">
    <w:name w:val="List Paragraph"/>
    <w:aliases w:val="Normal bullet 2,List Paragraph1"/>
    <w:basedOn w:val="Normal"/>
    <w:link w:val="ListparagrafCaracter"/>
    <w:uiPriority w:val="99"/>
    <w:qFormat/>
    <w:rsid w:val="00C232EA"/>
    <w:pPr>
      <w:spacing w:after="120" w:line="276" w:lineRule="auto"/>
      <w:ind w:left="720"/>
      <w:jc w:val="both"/>
    </w:pPr>
    <w:rPr>
      <w:rFonts w:ascii="Trebuchet MS" w:eastAsia="MS Mincho" w:hAnsi="Trebuchet MS"/>
      <w:sz w:val="20"/>
      <w:szCs w:val="20"/>
      <w:lang w:val="x-none" w:eastAsia="x-none"/>
    </w:rPr>
  </w:style>
  <w:style w:type="character" w:customStyle="1" w:styleId="ListparagrafCaracter">
    <w:name w:val="Listă paragraf Caracter"/>
    <w:aliases w:val="Normal bullet 2 Caracter,List Paragraph1 Caracter"/>
    <w:link w:val="Listparagraf"/>
    <w:uiPriority w:val="99"/>
    <w:locked/>
    <w:rsid w:val="00C232EA"/>
    <w:rPr>
      <w:rFonts w:ascii="Trebuchet MS" w:eastAsia="MS Mincho" w:hAnsi="Trebuchet MS" w:cs="Times New Roman"/>
      <w:sz w:val="20"/>
      <w:szCs w:val="20"/>
      <w:lang w:val="x-none" w:eastAsia="x-none"/>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unhideWhenUsed/>
    <w:rsid w:val="00C232EA"/>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C232EA"/>
    <w:pPr>
      <w:spacing w:after="120" w:line="276" w:lineRule="auto"/>
      <w:ind w:left="1701"/>
      <w:jc w:val="both"/>
    </w:pPr>
    <w:rPr>
      <w:rFonts w:ascii="Trebuchet MS" w:eastAsia="MS Mincho" w:hAnsi="Trebuchet MS"/>
      <w:sz w:val="20"/>
      <w:szCs w:val="20"/>
      <w:lang w:val="x-none" w:eastAsia="x-none"/>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C232EA"/>
    <w:rPr>
      <w:rFonts w:ascii="Trebuchet MS" w:eastAsia="MS Mincho" w:hAnsi="Trebuchet MS" w:cs="Times New Roman"/>
      <w:sz w:val="20"/>
      <w:szCs w:val="20"/>
      <w:lang w:val="x-none" w:eastAsia="x-none"/>
    </w:rPr>
  </w:style>
  <w:style w:type="paragraph" w:styleId="TextnBalon">
    <w:name w:val="Balloon Text"/>
    <w:basedOn w:val="Normal"/>
    <w:link w:val="TextnBalonCaracter"/>
    <w:uiPriority w:val="99"/>
    <w:semiHidden/>
    <w:unhideWhenUsed/>
    <w:rsid w:val="00C232E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232EA"/>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F439C-8501-42C1-B92B-23EAB3CDB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1614</Words>
  <Characters>9202</Characters>
  <Application>Microsoft Office Word</Application>
  <DocSecurity>0</DocSecurity>
  <Lines>76</Lines>
  <Paragraphs>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Olivia Rusandu</cp:lastModifiedBy>
  <cp:revision>17</cp:revision>
  <dcterms:created xsi:type="dcterms:W3CDTF">2017-06-26T11:00:00Z</dcterms:created>
  <dcterms:modified xsi:type="dcterms:W3CDTF">2017-07-06T09:29:00Z</dcterms:modified>
</cp:coreProperties>
</file>